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F12E0" w14:textId="77777777" w:rsidR="00297D78" w:rsidRDefault="00A94528">
      <w:pPr>
        <w:rPr>
          <w:b/>
        </w:rPr>
      </w:pPr>
      <w:r>
        <w:rPr>
          <w:b/>
        </w:rPr>
        <w:t>SCADA_DEV_AIT</w:t>
      </w:r>
    </w:p>
    <w:p w14:paraId="13B40F71" w14:textId="77777777" w:rsidR="00A94528" w:rsidRDefault="00A94528" w:rsidP="00A94528">
      <w:pPr>
        <w:rPr>
          <w:b/>
        </w:rPr>
      </w:pPr>
      <w:r>
        <w:rPr>
          <w:b/>
        </w:rPr>
        <w:t>Version History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A94528" w:rsidRPr="0027752B" w14:paraId="02EEA4B9" w14:textId="77777777" w:rsidTr="0027752B">
        <w:tc>
          <w:tcPr>
            <w:tcW w:w="2564" w:type="dxa"/>
            <w:shd w:val="clear" w:color="auto" w:fill="auto"/>
          </w:tcPr>
          <w:p w14:paraId="7DC12363" w14:textId="77777777" w:rsidR="00A94528" w:rsidRPr="0027752B" w:rsidRDefault="00A94528" w:rsidP="0027752B">
            <w:pPr>
              <w:spacing w:after="0" w:line="240" w:lineRule="auto"/>
              <w:rPr>
                <w:b/>
              </w:rPr>
            </w:pPr>
            <w:r w:rsidRPr="0027752B">
              <w:rPr>
                <w:b/>
              </w:rPr>
              <w:t>Version</w:t>
            </w:r>
          </w:p>
        </w:tc>
        <w:tc>
          <w:tcPr>
            <w:tcW w:w="7444" w:type="dxa"/>
            <w:shd w:val="clear" w:color="auto" w:fill="auto"/>
          </w:tcPr>
          <w:p w14:paraId="757775C9" w14:textId="77777777" w:rsidR="00A94528" w:rsidRPr="0027752B" w:rsidRDefault="00A94528" w:rsidP="0027752B">
            <w:pPr>
              <w:spacing w:after="0" w:line="240" w:lineRule="auto"/>
              <w:rPr>
                <w:b/>
              </w:rPr>
            </w:pPr>
            <w:r w:rsidRPr="0027752B">
              <w:rPr>
                <w:b/>
              </w:rPr>
              <w:t>Release Notes</w:t>
            </w:r>
          </w:p>
        </w:tc>
      </w:tr>
      <w:tr w:rsidR="00A94528" w:rsidRPr="0027752B" w14:paraId="412731C6" w14:textId="77777777" w:rsidTr="0027752B">
        <w:tc>
          <w:tcPr>
            <w:tcW w:w="2564" w:type="dxa"/>
            <w:shd w:val="clear" w:color="auto" w:fill="auto"/>
          </w:tcPr>
          <w:p w14:paraId="1831F4B2" w14:textId="77777777" w:rsidR="00A94528" w:rsidRPr="0027752B" w:rsidRDefault="00A94528" w:rsidP="0027752B">
            <w:pPr>
              <w:spacing w:after="0" w:line="240" w:lineRule="auto"/>
            </w:pPr>
            <w:r w:rsidRPr="0027752B">
              <w:t>5.0</w:t>
            </w:r>
          </w:p>
        </w:tc>
        <w:tc>
          <w:tcPr>
            <w:tcW w:w="7444" w:type="dxa"/>
            <w:shd w:val="clear" w:color="auto" w:fill="auto"/>
          </w:tcPr>
          <w:p w14:paraId="4F851FF1" w14:textId="77777777" w:rsidR="00A94528" w:rsidRPr="0027752B" w:rsidRDefault="00A94528" w:rsidP="0027752B">
            <w:pPr>
              <w:spacing w:after="0" w:line="240" w:lineRule="auto"/>
            </w:pPr>
            <w:r w:rsidRPr="0027752B">
              <w:t>Updated to align with the latest PLC programming standard</w:t>
            </w:r>
          </w:p>
        </w:tc>
      </w:tr>
    </w:tbl>
    <w:p w14:paraId="17AD4EE0" w14:textId="77777777" w:rsidR="00A94528" w:rsidRDefault="00A94528">
      <w:pPr>
        <w:rPr>
          <w:b/>
        </w:rPr>
      </w:pPr>
    </w:p>
    <w:p w14:paraId="6EB7A7F6" w14:textId="77777777" w:rsidR="00A94528" w:rsidRDefault="00A94528">
      <w:r w:rsidRPr="00453F47">
        <w:rPr>
          <w:b/>
        </w:rPr>
        <w:t>Description</w:t>
      </w:r>
      <w:r>
        <w:t>: This UDT is used in the evaluation of all real analog input signals wired to the PLC.  It may also be used in conjunction with virtual or calculated analog signals when features like process alarming are required.</w:t>
      </w:r>
    </w:p>
    <w:p w14:paraId="16B3783D" w14:textId="77777777" w:rsidR="00A94528" w:rsidRDefault="00A94528">
      <w:r>
        <w:rPr>
          <w:b/>
        </w:rPr>
        <w:t>Naming Conventions</w:t>
      </w:r>
      <w:r>
        <w:t xml:space="preserve">:  Tags created with this UDT should use the first 5 fragments from the tagname standard, which </w:t>
      </w:r>
      <w:ins w:id="0" w:author="NLS Engineering" w:date="2020-08-24T15:08:00Z">
        <w:r>
          <w:t>describe</w:t>
        </w:r>
      </w:ins>
      <w:ins w:id="1" w:author="Steve Cauduro" w:date="2020-03-18T12:49:00Z">
        <w:r w:rsidR="00AE7790">
          <w:t>s</w:t>
        </w:r>
      </w:ins>
      <w:del w:id="2" w:author="NLS Engineering" w:date="2020-08-24T15:08:00Z">
        <w:r>
          <w:delText>describe</w:delText>
        </w:r>
      </w:del>
      <w:r>
        <w:t xml:space="preserve"> the high level device.  All Fragment 5</w:t>
      </w:r>
      <w:r w:rsidR="00297D78">
        <w:t xml:space="preserve"> and </w:t>
      </w:r>
      <w:r>
        <w:t>6 tags are child members of the UDT.</w:t>
      </w:r>
    </w:p>
    <w:p w14:paraId="7E1876FA" w14:textId="77777777" w:rsidR="00A94528" w:rsidRDefault="00A94528" w:rsidP="00A94528">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A94528" w:rsidRPr="0027752B" w14:paraId="06E69FBE" w14:textId="77777777" w:rsidTr="0027752B">
        <w:trPr>
          <w:tblHeader/>
        </w:trPr>
        <w:tc>
          <w:tcPr>
            <w:tcW w:w="2564" w:type="dxa"/>
            <w:shd w:val="clear" w:color="auto" w:fill="auto"/>
          </w:tcPr>
          <w:p w14:paraId="0B994537" w14:textId="77777777" w:rsidR="00A94528" w:rsidRPr="0027752B" w:rsidRDefault="00A94528" w:rsidP="0027752B">
            <w:pPr>
              <w:spacing w:after="0" w:line="240" w:lineRule="auto"/>
              <w:rPr>
                <w:b/>
              </w:rPr>
            </w:pPr>
            <w:r w:rsidRPr="0027752B">
              <w:rPr>
                <w:b/>
              </w:rPr>
              <w:t>UDT Member</w:t>
            </w:r>
          </w:p>
        </w:tc>
        <w:tc>
          <w:tcPr>
            <w:tcW w:w="2651" w:type="dxa"/>
            <w:shd w:val="clear" w:color="auto" w:fill="auto"/>
          </w:tcPr>
          <w:p w14:paraId="12011424" w14:textId="77777777" w:rsidR="00A94528" w:rsidRPr="0027752B" w:rsidRDefault="00A94528" w:rsidP="0027752B">
            <w:pPr>
              <w:spacing w:after="0" w:line="240" w:lineRule="auto"/>
              <w:rPr>
                <w:b/>
              </w:rPr>
            </w:pPr>
            <w:r w:rsidRPr="0027752B">
              <w:rPr>
                <w:b/>
              </w:rPr>
              <w:t>Datatype</w:t>
            </w:r>
          </w:p>
        </w:tc>
        <w:tc>
          <w:tcPr>
            <w:tcW w:w="2395" w:type="dxa"/>
            <w:shd w:val="clear" w:color="auto" w:fill="auto"/>
          </w:tcPr>
          <w:p w14:paraId="4E6E75A7" w14:textId="77777777" w:rsidR="00A94528" w:rsidRPr="0027752B" w:rsidRDefault="00A94528" w:rsidP="0027752B">
            <w:pPr>
              <w:spacing w:after="0" w:line="240" w:lineRule="auto"/>
              <w:rPr>
                <w:b/>
              </w:rPr>
            </w:pPr>
            <w:r w:rsidRPr="0027752B">
              <w:rPr>
                <w:b/>
              </w:rPr>
              <w:t>Description</w:t>
            </w:r>
          </w:p>
        </w:tc>
        <w:tc>
          <w:tcPr>
            <w:tcW w:w="2848" w:type="dxa"/>
            <w:shd w:val="clear" w:color="auto" w:fill="auto"/>
          </w:tcPr>
          <w:p w14:paraId="7EA479EE" w14:textId="77777777" w:rsidR="00A94528" w:rsidRPr="0027752B" w:rsidRDefault="00A94528" w:rsidP="0027752B">
            <w:pPr>
              <w:spacing w:after="0" w:line="240" w:lineRule="auto"/>
              <w:rPr>
                <w:b/>
              </w:rPr>
            </w:pPr>
            <w:r w:rsidRPr="0027752B">
              <w:rPr>
                <w:b/>
              </w:rPr>
              <w:t>Usage</w:t>
            </w:r>
          </w:p>
        </w:tc>
      </w:tr>
      <w:tr w:rsidR="00A94528" w:rsidRPr="0027752B" w14:paraId="1610E04C" w14:textId="77777777" w:rsidTr="0027752B">
        <w:tc>
          <w:tcPr>
            <w:tcW w:w="2564" w:type="dxa"/>
            <w:shd w:val="clear" w:color="auto" w:fill="auto"/>
          </w:tcPr>
          <w:p w14:paraId="588AEE4D" w14:textId="77777777" w:rsidR="00A94528" w:rsidRPr="0027752B" w:rsidRDefault="00A94528" w:rsidP="0027752B">
            <w:pPr>
              <w:spacing w:after="0" w:line="240" w:lineRule="auto"/>
            </w:pPr>
            <w:r w:rsidRPr="0027752B">
              <w:t>ADDON</w:t>
            </w:r>
          </w:p>
        </w:tc>
        <w:tc>
          <w:tcPr>
            <w:tcW w:w="2651" w:type="dxa"/>
            <w:shd w:val="clear" w:color="auto" w:fill="auto"/>
          </w:tcPr>
          <w:p w14:paraId="64E4D53D" w14:textId="77777777" w:rsidR="00A94528" w:rsidRPr="0027752B" w:rsidRDefault="00A94528" w:rsidP="0027752B">
            <w:pPr>
              <w:spacing w:after="0" w:line="240" w:lineRule="auto"/>
            </w:pPr>
            <w:r w:rsidRPr="0027752B">
              <w:t>Analog_V5</w:t>
            </w:r>
          </w:p>
        </w:tc>
        <w:tc>
          <w:tcPr>
            <w:tcW w:w="2395" w:type="dxa"/>
            <w:shd w:val="clear" w:color="auto" w:fill="auto"/>
          </w:tcPr>
          <w:p w14:paraId="39D57A20" w14:textId="77777777" w:rsidR="00A94528" w:rsidRPr="0027752B" w:rsidRDefault="00A94528" w:rsidP="0027752B">
            <w:pPr>
              <w:spacing w:after="0" w:line="240" w:lineRule="auto"/>
            </w:pPr>
            <w:r w:rsidRPr="0027752B">
              <w:t>Analog Signal Evaluation AOI</w:t>
            </w:r>
          </w:p>
        </w:tc>
        <w:tc>
          <w:tcPr>
            <w:tcW w:w="2848" w:type="dxa"/>
            <w:shd w:val="clear" w:color="auto" w:fill="auto"/>
          </w:tcPr>
          <w:p w14:paraId="4DBAE5DB" w14:textId="77777777" w:rsidR="00A94528" w:rsidRPr="0027752B" w:rsidRDefault="00A94528" w:rsidP="0027752B">
            <w:pPr>
              <w:spacing w:after="0" w:line="240" w:lineRule="auto"/>
            </w:pPr>
            <w:r w:rsidRPr="0027752B">
              <w:t>Provides all signal conditioning and process condition evaluation for the instrument</w:t>
            </w:r>
          </w:p>
        </w:tc>
      </w:tr>
      <w:tr w:rsidR="00A94528" w:rsidRPr="0027752B" w14:paraId="14EC7E92" w14:textId="77777777" w:rsidTr="0027752B">
        <w:tc>
          <w:tcPr>
            <w:tcW w:w="2564" w:type="dxa"/>
            <w:shd w:val="clear" w:color="auto" w:fill="auto"/>
          </w:tcPr>
          <w:p w14:paraId="20798001" w14:textId="77777777" w:rsidR="00A94528" w:rsidRPr="0027752B" w:rsidRDefault="00A94528" w:rsidP="0027752B">
            <w:pPr>
              <w:spacing w:after="0" w:line="240" w:lineRule="auto"/>
            </w:pPr>
            <w:r w:rsidRPr="0027752B">
              <w:t>TOTALIZER</w:t>
            </w:r>
          </w:p>
        </w:tc>
        <w:tc>
          <w:tcPr>
            <w:tcW w:w="2651" w:type="dxa"/>
            <w:shd w:val="clear" w:color="auto" w:fill="auto"/>
          </w:tcPr>
          <w:p w14:paraId="70306946" w14:textId="77777777" w:rsidR="00A94528" w:rsidRPr="0027752B" w:rsidRDefault="00A94528" w:rsidP="0027752B">
            <w:pPr>
              <w:spacing w:after="0" w:line="240" w:lineRule="auto"/>
            </w:pPr>
            <w:r w:rsidRPr="0027752B">
              <w:t>Analog_Totalizer_V1</w:t>
            </w:r>
          </w:p>
        </w:tc>
        <w:tc>
          <w:tcPr>
            <w:tcW w:w="2395" w:type="dxa"/>
            <w:shd w:val="clear" w:color="auto" w:fill="auto"/>
          </w:tcPr>
          <w:p w14:paraId="0C438424" w14:textId="77777777" w:rsidR="00A94528" w:rsidRPr="0027752B" w:rsidRDefault="00A94528" w:rsidP="0027752B">
            <w:pPr>
              <w:spacing w:after="0" w:line="240" w:lineRule="auto"/>
            </w:pPr>
            <w:r w:rsidRPr="0027752B">
              <w:t>Analog Totalizer AOI</w:t>
            </w:r>
          </w:p>
        </w:tc>
        <w:tc>
          <w:tcPr>
            <w:tcW w:w="2848" w:type="dxa"/>
            <w:shd w:val="clear" w:color="auto" w:fill="auto"/>
          </w:tcPr>
          <w:p w14:paraId="15310729" w14:textId="77777777" w:rsidR="00A94528" w:rsidRPr="0027752B" w:rsidRDefault="00A94528" w:rsidP="0027752B">
            <w:pPr>
              <w:spacing w:after="0" w:line="240" w:lineRule="auto"/>
            </w:pPr>
            <w:r w:rsidRPr="0027752B">
              <w:t>Used to implement totalizing of the analog signal, if required</w:t>
            </w:r>
          </w:p>
        </w:tc>
      </w:tr>
      <w:tr w:rsidR="00A94528" w:rsidRPr="0027752B" w14:paraId="27C09725" w14:textId="77777777" w:rsidTr="0027752B">
        <w:tc>
          <w:tcPr>
            <w:tcW w:w="2564" w:type="dxa"/>
            <w:shd w:val="clear" w:color="auto" w:fill="auto"/>
          </w:tcPr>
          <w:p w14:paraId="4FC0763D" w14:textId="77777777" w:rsidR="00A94528" w:rsidRPr="0027752B" w:rsidRDefault="00A94528" w:rsidP="0027752B">
            <w:pPr>
              <w:spacing w:after="0" w:line="240" w:lineRule="auto"/>
            </w:pPr>
            <w:r w:rsidRPr="0027752B">
              <w:t>AI_CV</w:t>
            </w:r>
          </w:p>
        </w:tc>
        <w:tc>
          <w:tcPr>
            <w:tcW w:w="2651" w:type="dxa"/>
            <w:shd w:val="clear" w:color="auto" w:fill="auto"/>
          </w:tcPr>
          <w:p w14:paraId="2584DBC7" w14:textId="77777777" w:rsidR="00A94528" w:rsidRPr="0027752B" w:rsidRDefault="00A94528" w:rsidP="0027752B">
            <w:pPr>
              <w:spacing w:after="0" w:line="240" w:lineRule="auto"/>
            </w:pPr>
            <w:r w:rsidRPr="0027752B">
              <w:t>REAL</w:t>
            </w:r>
          </w:p>
        </w:tc>
        <w:tc>
          <w:tcPr>
            <w:tcW w:w="2395" w:type="dxa"/>
            <w:shd w:val="clear" w:color="auto" w:fill="auto"/>
          </w:tcPr>
          <w:p w14:paraId="74F01E0F" w14:textId="77777777" w:rsidR="00A94528" w:rsidRPr="0027752B" w:rsidRDefault="00A94528" w:rsidP="0027752B">
            <w:pPr>
              <w:spacing w:after="0" w:line="240" w:lineRule="auto"/>
            </w:pPr>
            <w:r w:rsidRPr="0027752B">
              <w:t>Current Engineering Value</w:t>
            </w:r>
          </w:p>
        </w:tc>
        <w:tc>
          <w:tcPr>
            <w:tcW w:w="2848" w:type="dxa"/>
            <w:shd w:val="clear" w:color="auto" w:fill="auto"/>
          </w:tcPr>
          <w:p w14:paraId="3ABE0B34" w14:textId="77777777" w:rsidR="00A94528" w:rsidRPr="0027752B" w:rsidRDefault="00A94528" w:rsidP="0027752B">
            <w:pPr>
              <w:spacing w:after="0" w:line="240" w:lineRule="auto"/>
            </w:pPr>
            <w:r w:rsidRPr="0027752B">
              <w:t>The Scaled Engineering value of the tag; used for Automatic Control, operator display, and historizing</w:t>
            </w:r>
          </w:p>
        </w:tc>
      </w:tr>
      <w:tr w:rsidR="00A94528" w:rsidRPr="0027752B" w14:paraId="63EEF4D8" w14:textId="77777777" w:rsidTr="0027752B">
        <w:tc>
          <w:tcPr>
            <w:tcW w:w="2564" w:type="dxa"/>
            <w:shd w:val="clear" w:color="auto" w:fill="auto"/>
          </w:tcPr>
          <w:p w14:paraId="22732456" w14:textId="77777777" w:rsidR="00A94528" w:rsidRPr="0027752B" w:rsidRDefault="00A94528" w:rsidP="0027752B">
            <w:pPr>
              <w:spacing w:after="0" w:line="240" w:lineRule="auto"/>
            </w:pPr>
            <w:r w:rsidRPr="0027752B">
              <w:t>AI_AT</w:t>
            </w:r>
          </w:p>
        </w:tc>
        <w:tc>
          <w:tcPr>
            <w:tcW w:w="2651" w:type="dxa"/>
            <w:shd w:val="clear" w:color="auto" w:fill="auto"/>
          </w:tcPr>
          <w:p w14:paraId="3645AC11" w14:textId="77777777" w:rsidR="00A94528" w:rsidRPr="0027752B" w:rsidRDefault="00A94528" w:rsidP="0027752B">
            <w:pPr>
              <w:spacing w:after="0" w:line="240" w:lineRule="auto"/>
            </w:pPr>
            <w:r w:rsidRPr="0027752B">
              <w:t>REAL</w:t>
            </w:r>
          </w:p>
        </w:tc>
        <w:tc>
          <w:tcPr>
            <w:tcW w:w="2395" w:type="dxa"/>
            <w:shd w:val="clear" w:color="auto" w:fill="auto"/>
          </w:tcPr>
          <w:p w14:paraId="29E6E430" w14:textId="77777777" w:rsidR="00A94528" w:rsidRPr="0027752B" w:rsidRDefault="00A94528" w:rsidP="0027752B">
            <w:pPr>
              <w:spacing w:after="0" w:line="240" w:lineRule="auto"/>
            </w:pPr>
            <w:r w:rsidRPr="0027752B">
              <w:t>Average Value Today</w:t>
            </w:r>
          </w:p>
        </w:tc>
        <w:tc>
          <w:tcPr>
            <w:tcW w:w="2848" w:type="dxa"/>
            <w:shd w:val="clear" w:color="auto" w:fill="auto"/>
          </w:tcPr>
          <w:p w14:paraId="19CCE161" w14:textId="77777777" w:rsidR="00A94528" w:rsidRPr="0027752B" w:rsidRDefault="00A94528" w:rsidP="0027752B">
            <w:pPr>
              <w:spacing w:after="0" w:line="240" w:lineRule="auto"/>
            </w:pPr>
            <w:r w:rsidRPr="0027752B">
              <w:t>If the programmer implements an average value calculation it should be stored in this tag</w:t>
            </w:r>
          </w:p>
        </w:tc>
      </w:tr>
      <w:tr w:rsidR="00A94528" w:rsidRPr="0027752B" w14:paraId="30668A81" w14:textId="77777777" w:rsidTr="0027752B">
        <w:tc>
          <w:tcPr>
            <w:tcW w:w="2564" w:type="dxa"/>
            <w:shd w:val="clear" w:color="auto" w:fill="auto"/>
          </w:tcPr>
          <w:p w14:paraId="6133DB8F" w14:textId="77777777" w:rsidR="00A94528" w:rsidRPr="0027752B" w:rsidRDefault="00A94528" w:rsidP="0027752B">
            <w:pPr>
              <w:spacing w:after="0" w:line="240" w:lineRule="auto"/>
            </w:pPr>
            <w:r w:rsidRPr="0027752B">
              <w:t>E2_CV</w:t>
            </w:r>
          </w:p>
        </w:tc>
        <w:tc>
          <w:tcPr>
            <w:tcW w:w="2651" w:type="dxa"/>
            <w:shd w:val="clear" w:color="auto" w:fill="auto"/>
          </w:tcPr>
          <w:p w14:paraId="1D7AD5AB" w14:textId="77777777" w:rsidR="00A94528" w:rsidRPr="0027752B" w:rsidRDefault="00A94528" w:rsidP="0027752B">
            <w:pPr>
              <w:spacing w:after="0" w:line="240" w:lineRule="auto"/>
            </w:pPr>
            <w:r w:rsidRPr="0027752B">
              <w:t>REAL</w:t>
            </w:r>
          </w:p>
        </w:tc>
        <w:tc>
          <w:tcPr>
            <w:tcW w:w="2395" w:type="dxa"/>
            <w:shd w:val="clear" w:color="auto" w:fill="auto"/>
          </w:tcPr>
          <w:p w14:paraId="0C63B6FF" w14:textId="77777777" w:rsidR="00A94528" w:rsidRPr="0027752B" w:rsidRDefault="00A94528" w:rsidP="0027752B">
            <w:pPr>
              <w:spacing w:after="0" w:line="240" w:lineRule="auto"/>
            </w:pPr>
            <w:r w:rsidRPr="0027752B">
              <w:t>Engineering Value Secondary Units</w:t>
            </w:r>
          </w:p>
        </w:tc>
        <w:tc>
          <w:tcPr>
            <w:tcW w:w="2848" w:type="dxa"/>
            <w:shd w:val="clear" w:color="auto" w:fill="auto"/>
          </w:tcPr>
          <w:p w14:paraId="68701F1D" w14:textId="77777777" w:rsidR="00A94528" w:rsidRPr="0027752B" w:rsidRDefault="00A94528" w:rsidP="0027752B">
            <w:pPr>
              <w:spacing w:after="0" w:line="240" w:lineRule="auto"/>
            </w:pPr>
            <w:r w:rsidRPr="0027752B">
              <w:t xml:space="preserve">Optional value of the tag in a secondary unit for display on </w:t>
            </w:r>
            <w:r w:rsidRPr="0027752B">
              <w:lastRenderedPageBreak/>
              <w:t>the HMI</w:t>
            </w:r>
          </w:p>
        </w:tc>
      </w:tr>
      <w:tr w:rsidR="00A94528" w:rsidRPr="0027752B" w14:paraId="524ED27F" w14:textId="77777777" w:rsidTr="0027752B">
        <w:tc>
          <w:tcPr>
            <w:tcW w:w="2564" w:type="dxa"/>
            <w:shd w:val="clear" w:color="auto" w:fill="auto"/>
          </w:tcPr>
          <w:p w14:paraId="68DC5113" w14:textId="77777777" w:rsidR="00A94528" w:rsidRPr="0027752B" w:rsidRDefault="00A94528" w:rsidP="0027752B">
            <w:pPr>
              <w:spacing w:after="0" w:line="240" w:lineRule="auto"/>
            </w:pPr>
            <w:r w:rsidRPr="0027752B">
              <w:lastRenderedPageBreak/>
              <w:t>E3_CV</w:t>
            </w:r>
          </w:p>
        </w:tc>
        <w:tc>
          <w:tcPr>
            <w:tcW w:w="2651" w:type="dxa"/>
            <w:shd w:val="clear" w:color="auto" w:fill="auto"/>
          </w:tcPr>
          <w:p w14:paraId="671F3A6A" w14:textId="77777777" w:rsidR="00A94528" w:rsidRPr="0027752B" w:rsidRDefault="00A94528" w:rsidP="0027752B">
            <w:pPr>
              <w:spacing w:after="0" w:line="240" w:lineRule="auto"/>
            </w:pPr>
            <w:r w:rsidRPr="0027752B">
              <w:t>REAL</w:t>
            </w:r>
          </w:p>
        </w:tc>
        <w:tc>
          <w:tcPr>
            <w:tcW w:w="2395" w:type="dxa"/>
            <w:shd w:val="clear" w:color="auto" w:fill="auto"/>
          </w:tcPr>
          <w:p w14:paraId="3410DFA8" w14:textId="77777777" w:rsidR="00A94528" w:rsidRPr="0027752B" w:rsidRDefault="00A94528" w:rsidP="0027752B">
            <w:pPr>
              <w:spacing w:after="0" w:line="240" w:lineRule="auto"/>
            </w:pPr>
            <w:r w:rsidRPr="0027752B">
              <w:t>Engineering Value Tertiary Units</w:t>
            </w:r>
          </w:p>
        </w:tc>
        <w:tc>
          <w:tcPr>
            <w:tcW w:w="2848" w:type="dxa"/>
            <w:shd w:val="clear" w:color="auto" w:fill="auto"/>
          </w:tcPr>
          <w:p w14:paraId="06610022" w14:textId="77777777" w:rsidR="00A94528" w:rsidRPr="0027752B" w:rsidRDefault="00A94528" w:rsidP="0027752B">
            <w:pPr>
              <w:spacing w:after="0" w:line="240" w:lineRule="auto"/>
            </w:pPr>
            <w:r w:rsidRPr="0027752B">
              <w:t>Optional value of the tag in a third unit for display on the HMI</w:t>
            </w:r>
          </w:p>
        </w:tc>
      </w:tr>
      <w:tr w:rsidR="00A94528" w:rsidRPr="0027752B" w14:paraId="77A39AF1" w14:textId="77777777" w:rsidTr="0027752B">
        <w:tc>
          <w:tcPr>
            <w:tcW w:w="2564" w:type="dxa"/>
            <w:shd w:val="clear" w:color="auto" w:fill="auto"/>
          </w:tcPr>
          <w:p w14:paraId="34EE2A2E" w14:textId="77777777" w:rsidR="00A94528" w:rsidRPr="0027752B" w:rsidRDefault="00A94528" w:rsidP="0027752B">
            <w:pPr>
              <w:spacing w:after="0" w:line="240" w:lineRule="auto"/>
            </w:pPr>
            <w:r w:rsidRPr="0027752B">
              <w:t>AO_EM</w:t>
            </w:r>
          </w:p>
        </w:tc>
        <w:tc>
          <w:tcPr>
            <w:tcW w:w="2651" w:type="dxa"/>
            <w:shd w:val="clear" w:color="auto" w:fill="auto"/>
          </w:tcPr>
          <w:p w14:paraId="2FD4EA99" w14:textId="77777777" w:rsidR="00A94528" w:rsidRPr="0027752B" w:rsidRDefault="00A94528" w:rsidP="0027752B">
            <w:pPr>
              <w:spacing w:after="0" w:line="240" w:lineRule="auto"/>
            </w:pPr>
            <w:r w:rsidRPr="0027752B">
              <w:t>REAL</w:t>
            </w:r>
          </w:p>
        </w:tc>
        <w:tc>
          <w:tcPr>
            <w:tcW w:w="2395" w:type="dxa"/>
            <w:shd w:val="clear" w:color="auto" w:fill="auto"/>
          </w:tcPr>
          <w:p w14:paraId="1638B8CA" w14:textId="77777777" w:rsidR="00A94528" w:rsidRPr="0027752B" w:rsidRDefault="00A94528" w:rsidP="0027752B">
            <w:pPr>
              <w:spacing w:after="0" w:line="240" w:lineRule="auto"/>
            </w:pPr>
            <w:r w:rsidRPr="0027752B">
              <w:t>Process Engineering Zero</w:t>
            </w:r>
          </w:p>
        </w:tc>
        <w:tc>
          <w:tcPr>
            <w:tcW w:w="2848" w:type="dxa"/>
            <w:shd w:val="clear" w:color="auto" w:fill="auto"/>
          </w:tcPr>
          <w:p w14:paraId="1915E29F" w14:textId="77777777" w:rsidR="00A94528" w:rsidRPr="0027752B" w:rsidRDefault="00A94528" w:rsidP="0027752B">
            <w:pPr>
              <w:spacing w:after="0" w:line="240" w:lineRule="auto"/>
            </w:pPr>
            <w:r w:rsidRPr="0027752B">
              <w:t xml:space="preserve"> The engineering value at 4 mA, entered from the HMI</w:t>
            </w:r>
          </w:p>
        </w:tc>
      </w:tr>
      <w:tr w:rsidR="00A94528" w:rsidRPr="0027752B" w14:paraId="23C1B2BE" w14:textId="77777777" w:rsidTr="0027752B">
        <w:tc>
          <w:tcPr>
            <w:tcW w:w="2564" w:type="dxa"/>
            <w:shd w:val="clear" w:color="auto" w:fill="auto"/>
          </w:tcPr>
          <w:p w14:paraId="5A7BFDB2" w14:textId="77777777" w:rsidR="00A94528" w:rsidRPr="0027752B" w:rsidRDefault="00A94528" w:rsidP="0027752B">
            <w:pPr>
              <w:spacing w:after="0" w:line="240" w:lineRule="auto"/>
            </w:pPr>
            <w:r w:rsidRPr="0027752B">
              <w:t>AO_XM</w:t>
            </w:r>
          </w:p>
        </w:tc>
        <w:tc>
          <w:tcPr>
            <w:tcW w:w="2651" w:type="dxa"/>
            <w:shd w:val="clear" w:color="auto" w:fill="auto"/>
          </w:tcPr>
          <w:p w14:paraId="61C0701A" w14:textId="77777777" w:rsidR="00A94528" w:rsidRPr="0027752B" w:rsidRDefault="00A94528" w:rsidP="0027752B">
            <w:pPr>
              <w:spacing w:after="0" w:line="240" w:lineRule="auto"/>
            </w:pPr>
            <w:r w:rsidRPr="0027752B">
              <w:t>REAL</w:t>
            </w:r>
          </w:p>
        </w:tc>
        <w:tc>
          <w:tcPr>
            <w:tcW w:w="2395" w:type="dxa"/>
            <w:shd w:val="clear" w:color="auto" w:fill="auto"/>
          </w:tcPr>
          <w:p w14:paraId="2E997880" w14:textId="77777777" w:rsidR="00A94528" w:rsidRPr="0027752B" w:rsidRDefault="00A94528" w:rsidP="0027752B">
            <w:pPr>
              <w:spacing w:after="0" w:line="240" w:lineRule="auto"/>
            </w:pPr>
            <w:r w:rsidRPr="0027752B">
              <w:t>Process Engineering Span</w:t>
            </w:r>
          </w:p>
        </w:tc>
        <w:tc>
          <w:tcPr>
            <w:tcW w:w="2848" w:type="dxa"/>
            <w:shd w:val="clear" w:color="auto" w:fill="auto"/>
          </w:tcPr>
          <w:p w14:paraId="50B0A549" w14:textId="77777777" w:rsidR="00A94528" w:rsidRPr="0027752B" w:rsidRDefault="00A94528" w:rsidP="0027752B">
            <w:pPr>
              <w:spacing w:after="0" w:line="240" w:lineRule="auto"/>
            </w:pPr>
            <w:r w:rsidRPr="0027752B">
              <w:t>The engineering value at 20 mA, entered from the HMI</w:t>
            </w:r>
          </w:p>
        </w:tc>
      </w:tr>
      <w:tr w:rsidR="00A94528" w:rsidRPr="0027752B" w14:paraId="6BE8CACE" w14:textId="77777777" w:rsidTr="0027752B">
        <w:tc>
          <w:tcPr>
            <w:tcW w:w="2564" w:type="dxa"/>
            <w:shd w:val="clear" w:color="auto" w:fill="auto"/>
          </w:tcPr>
          <w:p w14:paraId="58F2F8F7" w14:textId="77777777" w:rsidR="00A94528" w:rsidRPr="0027752B" w:rsidRDefault="00A94528" w:rsidP="0027752B">
            <w:pPr>
              <w:spacing w:after="0" w:line="240" w:lineRule="auto"/>
            </w:pPr>
            <w:r w:rsidRPr="0027752B">
              <w:t>AO_SV</w:t>
            </w:r>
          </w:p>
        </w:tc>
        <w:tc>
          <w:tcPr>
            <w:tcW w:w="2651" w:type="dxa"/>
            <w:shd w:val="clear" w:color="auto" w:fill="auto"/>
          </w:tcPr>
          <w:p w14:paraId="7C4602AE" w14:textId="77777777" w:rsidR="00A94528" w:rsidRPr="0027752B" w:rsidRDefault="00A94528" w:rsidP="0027752B">
            <w:pPr>
              <w:spacing w:after="0" w:line="240" w:lineRule="auto"/>
            </w:pPr>
            <w:r w:rsidRPr="0027752B">
              <w:t>REAL</w:t>
            </w:r>
          </w:p>
        </w:tc>
        <w:tc>
          <w:tcPr>
            <w:tcW w:w="2395" w:type="dxa"/>
            <w:shd w:val="clear" w:color="auto" w:fill="auto"/>
          </w:tcPr>
          <w:p w14:paraId="24E1BD15" w14:textId="77777777" w:rsidR="00A94528" w:rsidRPr="0027752B" w:rsidRDefault="00A94528" w:rsidP="0027752B">
            <w:pPr>
              <w:spacing w:after="0" w:line="240" w:lineRule="auto"/>
            </w:pPr>
            <w:r w:rsidRPr="0027752B">
              <w:t>Simulation/Override Value</w:t>
            </w:r>
          </w:p>
        </w:tc>
        <w:tc>
          <w:tcPr>
            <w:tcW w:w="2848" w:type="dxa"/>
            <w:shd w:val="clear" w:color="auto" w:fill="auto"/>
          </w:tcPr>
          <w:p w14:paraId="031F8974" w14:textId="77777777" w:rsidR="00A94528" w:rsidRPr="0027752B" w:rsidRDefault="00A94528" w:rsidP="0027752B">
            <w:pPr>
              <w:spacing w:after="0" w:line="240" w:lineRule="auto"/>
            </w:pPr>
            <w:r w:rsidRPr="0027752B">
              <w:t>When simulation mode is enabled, the raw signal</w:t>
            </w:r>
            <w:r w:rsidR="006237A8" w:rsidRPr="0027752B">
              <w:t xml:space="preserve"> scaling</w:t>
            </w:r>
            <w:r w:rsidRPr="0027752B">
              <w:t xml:space="preserve"> is ignored and this value is used </w:t>
            </w:r>
            <w:r w:rsidR="006237A8" w:rsidRPr="0027752B">
              <w:t xml:space="preserve">as the AI_CV value </w:t>
            </w:r>
            <w:r w:rsidRPr="0027752B">
              <w:t>instead</w:t>
            </w:r>
          </w:p>
        </w:tc>
      </w:tr>
      <w:tr w:rsidR="00A94528" w:rsidRPr="0027752B" w14:paraId="42196A45" w14:textId="77777777" w:rsidTr="0027752B">
        <w:tc>
          <w:tcPr>
            <w:tcW w:w="2564" w:type="dxa"/>
            <w:shd w:val="clear" w:color="auto" w:fill="auto"/>
          </w:tcPr>
          <w:p w14:paraId="5CB92C5C" w14:textId="77777777" w:rsidR="00A94528" w:rsidRPr="0027752B" w:rsidRDefault="00A94528" w:rsidP="0027752B">
            <w:pPr>
              <w:spacing w:after="0" w:line="240" w:lineRule="auto"/>
            </w:pPr>
            <w:r w:rsidRPr="0027752B">
              <w:t>AI_TD</w:t>
            </w:r>
          </w:p>
        </w:tc>
        <w:tc>
          <w:tcPr>
            <w:tcW w:w="2651" w:type="dxa"/>
            <w:shd w:val="clear" w:color="auto" w:fill="auto"/>
          </w:tcPr>
          <w:p w14:paraId="46E7A900" w14:textId="77777777" w:rsidR="00A94528" w:rsidRPr="0027752B" w:rsidRDefault="00A94528" w:rsidP="0027752B">
            <w:pPr>
              <w:spacing w:after="0" w:line="240" w:lineRule="auto"/>
            </w:pPr>
            <w:r w:rsidRPr="0027752B">
              <w:t>REAL</w:t>
            </w:r>
          </w:p>
        </w:tc>
        <w:tc>
          <w:tcPr>
            <w:tcW w:w="2395" w:type="dxa"/>
            <w:shd w:val="clear" w:color="auto" w:fill="auto"/>
          </w:tcPr>
          <w:p w14:paraId="404B4E33" w14:textId="77777777" w:rsidR="00A94528" w:rsidRPr="0027752B" w:rsidRDefault="00A94528" w:rsidP="0027752B">
            <w:pPr>
              <w:spacing w:after="0" w:line="240" w:lineRule="auto"/>
            </w:pPr>
            <w:r w:rsidRPr="0027752B">
              <w:t>Total Today</w:t>
            </w:r>
          </w:p>
        </w:tc>
        <w:tc>
          <w:tcPr>
            <w:tcW w:w="2848" w:type="dxa"/>
            <w:shd w:val="clear" w:color="auto" w:fill="auto"/>
          </w:tcPr>
          <w:p w14:paraId="2403D544" w14:textId="77777777" w:rsidR="00A94528" w:rsidRPr="0027752B" w:rsidRDefault="00A94528" w:rsidP="0027752B">
            <w:pPr>
              <w:spacing w:after="0" w:line="240" w:lineRule="auto"/>
            </w:pPr>
            <w:r w:rsidRPr="0027752B">
              <w:t>Used with Totalizer to hold today’s Total</w:t>
            </w:r>
          </w:p>
        </w:tc>
      </w:tr>
      <w:tr w:rsidR="00A94528" w:rsidRPr="0027752B" w14:paraId="4E8E276E" w14:textId="77777777" w:rsidTr="0027752B">
        <w:tc>
          <w:tcPr>
            <w:tcW w:w="2564" w:type="dxa"/>
            <w:shd w:val="clear" w:color="auto" w:fill="auto"/>
          </w:tcPr>
          <w:p w14:paraId="640EA75D" w14:textId="77777777" w:rsidR="00A94528" w:rsidRPr="0027752B" w:rsidRDefault="00A94528" w:rsidP="0027752B">
            <w:pPr>
              <w:spacing w:after="0" w:line="240" w:lineRule="auto"/>
            </w:pPr>
            <w:r w:rsidRPr="0027752B">
              <w:t>AI_YT</w:t>
            </w:r>
          </w:p>
        </w:tc>
        <w:tc>
          <w:tcPr>
            <w:tcW w:w="2651" w:type="dxa"/>
            <w:shd w:val="clear" w:color="auto" w:fill="auto"/>
          </w:tcPr>
          <w:p w14:paraId="213793DF" w14:textId="77777777" w:rsidR="00A94528" w:rsidRPr="0027752B" w:rsidRDefault="00A94528" w:rsidP="0027752B">
            <w:pPr>
              <w:spacing w:after="0" w:line="240" w:lineRule="auto"/>
            </w:pPr>
            <w:r w:rsidRPr="0027752B">
              <w:t>REAL</w:t>
            </w:r>
          </w:p>
        </w:tc>
        <w:tc>
          <w:tcPr>
            <w:tcW w:w="2395" w:type="dxa"/>
            <w:shd w:val="clear" w:color="auto" w:fill="auto"/>
          </w:tcPr>
          <w:p w14:paraId="6C3099DE" w14:textId="77777777" w:rsidR="00A94528" w:rsidRPr="0027752B" w:rsidRDefault="00A94528" w:rsidP="0027752B">
            <w:pPr>
              <w:spacing w:after="0" w:line="240" w:lineRule="auto"/>
            </w:pPr>
            <w:r w:rsidRPr="0027752B">
              <w:t>Yesterday’s Total</w:t>
            </w:r>
          </w:p>
        </w:tc>
        <w:tc>
          <w:tcPr>
            <w:tcW w:w="2848" w:type="dxa"/>
            <w:shd w:val="clear" w:color="auto" w:fill="auto"/>
          </w:tcPr>
          <w:p w14:paraId="1F8BBAE8" w14:textId="77777777" w:rsidR="00A94528" w:rsidRPr="0027752B" w:rsidRDefault="00A94528" w:rsidP="0027752B">
            <w:pPr>
              <w:spacing w:after="0" w:line="240" w:lineRule="auto"/>
            </w:pPr>
            <w:r w:rsidRPr="0027752B">
              <w:t>Used with Totalizer to hold yesterday’s Total</w:t>
            </w:r>
          </w:p>
        </w:tc>
      </w:tr>
      <w:tr w:rsidR="00A94528" w:rsidRPr="0027752B" w14:paraId="4810F48E" w14:textId="77777777" w:rsidTr="0027752B">
        <w:tc>
          <w:tcPr>
            <w:tcW w:w="2564" w:type="dxa"/>
            <w:shd w:val="clear" w:color="auto" w:fill="auto"/>
          </w:tcPr>
          <w:p w14:paraId="3E8B75F0" w14:textId="77777777" w:rsidR="00A94528" w:rsidRPr="0027752B" w:rsidRDefault="00A94528" w:rsidP="0027752B">
            <w:pPr>
              <w:spacing w:after="0" w:line="240" w:lineRule="auto"/>
            </w:pPr>
            <w:r w:rsidRPr="0027752B">
              <w:t>AI_ND</w:t>
            </w:r>
          </w:p>
        </w:tc>
        <w:tc>
          <w:tcPr>
            <w:tcW w:w="2651" w:type="dxa"/>
            <w:shd w:val="clear" w:color="auto" w:fill="auto"/>
          </w:tcPr>
          <w:p w14:paraId="07383CE7" w14:textId="77777777" w:rsidR="00A94528" w:rsidRPr="0027752B" w:rsidRDefault="00A94528" w:rsidP="0027752B">
            <w:pPr>
              <w:spacing w:after="0" w:line="240" w:lineRule="auto"/>
            </w:pPr>
            <w:r w:rsidRPr="0027752B">
              <w:t>REAL</w:t>
            </w:r>
          </w:p>
        </w:tc>
        <w:tc>
          <w:tcPr>
            <w:tcW w:w="2395" w:type="dxa"/>
            <w:shd w:val="clear" w:color="auto" w:fill="auto"/>
          </w:tcPr>
          <w:p w14:paraId="13850CB0" w14:textId="77777777" w:rsidR="00A94528" w:rsidRPr="0027752B" w:rsidRDefault="00A94528" w:rsidP="0027752B">
            <w:pPr>
              <w:spacing w:after="0" w:line="240" w:lineRule="auto"/>
            </w:pPr>
            <w:r w:rsidRPr="0027752B">
              <w:t>Min. Value Today</w:t>
            </w:r>
          </w:p>
        </w:tc>
        <w:tc>
          <w:tcPr>
            <w:tcW w:w="2848" w:type="dxa"/>
            <w:shd w:val="clear" w:color="auto" w:fill="auto"/>
          </w:tcPr>
          <w:p w14:paraId="72447A33" w14:textId="77777777" w:rsidR="00A94528" w:rsidRPr="0027752B" w:rsidRDefault="00A94528" w:rsidP="0027752B">
            <w:pPr>
              <w:spacing w:after="0" w:line="240" w:lineRule="auto"/>
            </w:pPr>
            <w:r w:rsidRPr="0027752B">
              <w:t>The minimum engineering value observed today</w:t>
            </w:r>
          </w:p>
        </w:tc>
      </w:tr>
      <w:tr w:rsidR="00A94528" w:rsidRPr="0027752B" w14:paraId="1207CE94" w14:textId="77777777" w:rsidTr="0027752B">
        <w:tc>
          <w:tcPr>
            <w:tcW w:w="2564" w:type="dxa"/>
            <w:shd w:val="clear" w:color="auto" w:fill="auto"/>
          </w:tcPr>
          <w:p w14:paraId="4D82D981" w14:textId="77777777" w:rsidR="00A94528" w:rsidRPr="0027752B" w:rsidRDefault="00A94528" w:rsidP="0027752B">
            <w:pPr>
              <w:spacing w:after="0" w:line="240" w:lineRule="auto"/>
            </w:pPr>
            <w:r w:rsidRPr="0027752B">
              <w:t>AI_NP</w:t>
            </w:r>
          </w:p>
        </w:tc>
        <w:tc>
          <w:tcPr>
            <w:tcW w:w="2651" w:type="dxa"/>
            <w:shd w:val="clear" w:color="auto" w:fill="auto"/>
          </w:tcPr>
          <w:p w14:paraId="2FDF159D" w14:textId="77777777" w:rsidR="00A94528" w:rsidRPr="0027752B" w:rsidRDefault="00A94528" w:rsidP="0027752B">
            <w:pPr>
              <w:spacing w:after="0" w:line="240" w:lineRule="auto"/>
            </w:pPr>
            <w:r w:rsidRPr="0027752B">
              <w:t>REAL</w:t>
            </w:r>
          </w:p>
        </w:tc>
        <w:tc>
          <w:tcPr>
            <w:tcW w:w="2395" w:type="dxa"/>
            <w:shd w:val="clear" w:color="auto" w:fill="auto"/>
          </w:tcPr>
          <w:p w14:paraId="1C4CE328" w14:textId="77777777" w:rsidR="00A94528" w:rsidRPr="0027752B" w:rsidRDefault="00A94528" w:rsidP="0027752B">
            <w:pPr>
              <w:spacing w:after="0" w:line="240" w:lineRule="auto"/>
            </w:pPr>
            <w:r w:rsidRPr="0027752B">
              <w:t>Min. Value Yesterday</w:t>
            </w:r>
          </w:p>
        </w:tc>
        <w:tc>
          <w:tcPr>
            <w:tcW w:w="2848" w:type="dxa"/>
            <w:shd w:val="clear" w:color="auto" w:fill="auto"/>
          </w:tcPr>
          <w:p w14:paraId="4CB33512" w14:textId="77777777" w:rsidR="00A94528" w:rsidRPr="0027752B" w:rsidRDefault="00A94528" w:rsidP="0027752B">
            <w:pPr>
              <w:spacing w:after="0" w:line="240" w:lineRule="auto"/>
            </w:pPr>
            <w:r w:rsidRPr="0027752B">
              <w:t>The minimum engineering value observed yesterday</w:t>
            </w:r>
          </w:p>
        </w:tc>
      </w:tr>
      <w:tr w:rsidR="005722EA" w:rsidRPr="0027752B" w14:paraId="08BA8250" w14:textId="77777777" w:rsidTr="0027752B">
        <w:tc>
          <w:tcPr>
            <w:tcW w:w="2564" w:type="dxa"/>
            <w:shd w:val="clear" w:color="auto" w:fill="auto"/>
          </w:tcPr>
          <w:p w14:paraId="508CD1D7" w14:textId="77777777" w:rsidR="005722EA" w:rsidRPr="0027752B" w:rsidRDefault="005722EA" w:rsidP="0027752B">
            <w:pPr>
              <w:spacing w:after="0" w:line="240" w:lineRule="auto"/>
            </w:pPr>
            <w:r w:rsidRPr="0027752B">
              <w:t>AI_XD</w:t>
            </w:r>
          </w:p>
        </w:tc>
        <w:tc>
          <w:tcPr>
            <w:tcW w:w="2651" w:type="dxa"/>
            <w:shd w:val="clear" w:color="auto" w:fill="auto"/>
          </w:tcPr>
          <w:p w14:paraId="455B0949" w14:textId="77777777" w:rsidR="005722EA" w:rsidRPr="0027752B" w:rsidRDefault="005722EA" w:rsidP="0027752B">
            <w:pPr>
              <w:spacing w:after="0" w:line="240" w:lineRule="auto"/>
            </w:pPr>
            <w:r w:rsidRPr="0027752B">
              <w:t>REAL</w:t>
            </w:r>
          </w:p>
        </w:tc>
        <w:tc>
          <w:tcPr>
            <w:tcW w:w="2395" w:type="dxa"/>
            <w:shd w:val="clear" w:color="auto" w:fill="auto"/>
          </w:tcPr>
          <w:p w14:paraId="508009BD" w14:textId="77777777" w:rsidR="005722EA" w:rsidRPr="0027752B" w:rsidRDefault="005722EA" w:rsidP="0027752B">
            <w:pPr>
              <w:spacing w:after="0" w:line="240" w:lineRule="auto"/>
            </w:pPr>
            <w:r w:rsidRPr="0027752B">
              <w:t>Max. Value Today</w:t>
            </w:r>
          </w:p>
        </w:tc>
        <w:tc>
          <w:tcPr>
            <w:tcW w:w="2848" w:type="dxa"/>
            <w:shd w:val="clear" w:color="auto" w:fill="auto"/>
          </w:tcPr>
          <w:p w14:paraId="5B0277CB" w14:textId="77777777" w:rsidR="005722EA" w:rsidRPr="0027752B" w:rsidRDefault="005722EA" w:rsidP="0027752B">
            <w:pPr>
              <w:spacing w:after="0" w:line="240" w:lineRule="auto"/>
            </w:pPr>
            <w:r w:rsidRPr="0027752B">
              <w:t>The maximum engineering value observed today</w:t>
            </w:r>
          </w:p>
        </w:tc>
      </w:tr>
      <w:tr w:rsidR="005722EA" w:rsidRPr="0027752B" w14:paraId="65972AB8" w14:textId="77777777" w:rsidTr="0027752B">
        <w:tc>
          <w:tcPr>
            <w:tcW w:w="2564" w:type="dxa"/>
            <w:shd w:val="clear" w:color="auto" w:fill="auto"/>
          </w:tcPr>
          <w:p w14:paraId="7625E930" w14:textId="77777777" w:rsidR="005722EA" w:rsidRPr="0027752B" w:rsidRDefault="005722EA" w:rsidP="0027752B">
            <w:pPr>
              <w:spacing w:after="0" w:line="240" w:lineRule="auto"/>
            </w:pPr>
            <w:r w:rsidRPr="0027752B">
              <w:t>AI_XP</w:t>
            </w:r>
          </w:p>
        </w:tc>
        <w:tc>
          <w:tcPr>
            <w:tcW w:w="2651" w:type="dxa"/>
            <w:shd w:val="clear" w:color="auto" w:fill="auto"/>
          </w:tcPr>
          <w:p w14:paraId="276FC422" w14:textId="77777777" w:rsidR="005722EA" w:rsidRPr="0027752B" w:rsidRDefault="005722EA" w:rsidP="0027752B">
            <w:pPr>
              <w:spacing w:after="0" w:line="240" w:lineRule="auto"/>
            </w:pPr>
            <w:r w:rsidRPr="0027752B">
              <w:t>REAL</w:t>
            </w:r>
          </w:p>
        </w:tc>
        <w:tc>
          <w:tcPr>
            <w:tcW w:w="2395" w:type="dxa"/>
            <w:shd w:val="clear" w:color="auto" w:fill="auto"/>
          </w:tcPr>
          <w:p w14:paraId="05C42333" w14:textId="77777777" w:rsidR="005722EA" w:rsidRPr="0027752B" w:rsidRDefault="005722EA" w:rsidP="0027752B">
            <w:pPr>
              <w:spacing w:after="0" w:line="240" w:lineRule="auto"/>
            </w:pPr>
            <w:r w:rsidRPr="0027752B">
              <w:t>Max. Value Yesterday</w:t>
            </w:r>
          </w:p>
        </w:tc>
        <w:tc>
          <w:tcPr>
            <w:tcW w:w="2848" w:type="dxa"/>
            <w:shd w:val="clear" w:color="auto" w:fill="auto"/>
          </w:tcPr>
          <w:p w14:paraId="5086FCA5" w14:textId="77777777" w:rsidR="005722EA" w:rsidRPr="0027752B" w:rsidRDefault="005722EA" w:rsidP="0027752B">
            <w:pPr>
              <w:spacing w:after="0" w:line="240" w:lineRule="auto"/>
            </w:pPr>
            <w:r w:rsidRPr="0027752B">
              <w:t>The maximum engineering value observed yesterday</w:t>
            </w:r>
          </w:p>
        </w:tc>
      </w:tr>
      <w:tr w:rsidR="005722EA" w:rsidRPr="0027752B" w14:paraId="0023D365" w14:textId="77777777" w:rsidTr="0027752B">
        <w:tc>
          <w:tcPr>
            <w:tcW w:w="2564" w:type="dxa"/>
            <w:shd w:val="clear" w:color="auto" w:fill="auto"/>
          </w:tcPr>
          <w:p w14:paraId="734EBA72" w14:textId="77777777" w:rsidR="005722EA" w:rsidRPr="0027752B" w:rsidRDefault="005722EA" w:rsidP="0027752B">
            <w:pPr>
              <w:spacing w:after="0" w:line="240" w:lineRule="auto"/>
            </w:pPr>
            <w:r w:rsidRPr="0027752B">
              <w:t>AO_HH</w:t>
            </w:r>
          </w:p>
        </w:tc>
        <w:tc>
          <w:tcPr>
            <w:tcW w:w="2651" w:type="dxa"/>
            <w:shd w:val="clear" w:color="auto" w:fill="auto"/>
          </w:tcPr>
          <w:p w14:paraId="2E538CF1" w14:textId="77777777" w:rsidR="005722EA" w:rsidRPr="0027752B" w:rsidRDefault="005722EA" w:rsidP="0027752B">
            <w:pPr>
              <w:spacing w:after="0" w:line="240" w:lineRule="auto"/>
            </w:pPr>
            <w:r w:rsidRPr="0027752B">
              <w:t>REAL</w:t>
            </w:r>
          </w:p>
        </w:tc>
        <w:tc>
          <w:tcPr>
            <w:tcW w:w="2395" w:type="dxa"/>
            <w:shd w:val="clear" w:color="auto" w:fill="auto"/>
          </w:tcPr>
          <w:p w14:paraId="5652D82F" w14:textId="77777777" w:rsidR="005722EA" w:rsidRPr="0027752B" w:rsidRDefault="005722EA" w:rsidP="0027752B">
            <w:pPr>
              <w:spacing w:after="0" w:line="240" w:lineRule="auto"/>
            </w:pPr>
            <w:r w:rsidRPr="0027752B">
              <w:t>HIHI Process Alarm Set</w:t>
            </w:r>
            <w:r w:rsidR="006237A8" w:rsidRPr="0027752B">
              <w:t>p</w:t>
            </w:r>
            <w:r w:rsidRPr="0027752B">
              <w:t>oint</w:t>
            </w:r>
          </w:p>
        </w:tc>
        <w:tc>
          <w:tcPr>
            <w:tcW w:w="2848" w:type="dxa"/>
            <w:shd w:val="clear" w:color="auto" w:fill="auto"/>
          </w:tcPr>
          <w:p w14:paraId="433C6CB9" w14:textId="77777777" w:rsidR="005722EA" w:rsidRPr="0027752B" w:rsidRDefault="005722EA" w:rsidP="0027752B">
            <w:pPr>
              <w:spacing w:after="0" w:line="240" w:lineRule="auto"/>
            </w:pPr>
            <w:r w:rsidRPr="0027752B">
              <w:t>Configured from HMI</w:t>
            </w:r>
          </w:p>
        </w:tc>
      </w:tr>
      <w:tr w:rsidR="005722EA" w:rsidRPr="0027752B" w14:paraId="1AF87097" w14:textId="77777777" w:rsidTr="0027752B">
        <w:tc>
          <w:tcPr>
            <w:tcW w:w="2564" w:type="dxa"/>
            <w:shd w:val="clear" w:color="auto" w:fill="auto"/>
          </w:tcPr>
          <w:p w14:paraId="79718987" w14:textId="77777777" w:rsidR="005722EA" w:rsidRPr="0027752B" w:rsidRDefault="005722EA" w:rsidP="0027752B">
            <w:pPr>
              <w:spacing w:after="0" w:line="240" w:lineRule="auto"/>
            </w:pPr>
            <w:r w:rsidRPr="0027752B">
              <w:t>SN_HH</w:t>
            </w:r>
          </w:p>
        </w:tc>
        <w:tc>
          <w:tcPr>
            <w:tcW w:w="2651" w:type="dxa"/>
            <w:shd w:val="clear" w:color="auto" w:fill="auto"/>
          </w:tcPr>
          <w:p w14:paraId="13B5F6F5" w14:textId="77777777" w:rsidR="005722EA" w:rsidRPr="0027752B" w:rsidRDefault="005722EA" w:rsidP="0027752B">
            <w:pPr>
              <w:spacing w:after="0" w:line="240" w:lineRule="auto"/>
            </w:pPr>
            <w:r w:rsidRPr="0027752B">
              <w:t>REAL</w:t>
            </w:r>
          </w:p>
        </w:tc>
        <w:tc>
          <w:tcPr>
            <w:tcW w:w="2395" w:type="dxa"/>
            <w:shd w:val="clear" w:color="auto" w:fill="auto"/>
          </w:tcPr>
          <w:p w14:paraId="46CFE10E" w14:textId="77777777" w:rsidR="005722EA" w:rsidRPr="0027752B" w:rsidRDefault="005722EA" w:rsidP="0027752B">
            <w:pPr>
              <w:spacing w:after="0" w:line="240" w:lineRule="auto"/>
            </w:pPr>
            <w:r w:rsidRPr="0027752B">
              <w:t>HIHI Process Alarm Delay</w:t>
            </w:r>
          </w:p>
        </w:tc>
        <w:tc>
          <w:tcPr>
            <w:tcW w:w="2848" w:type="dxa"/>
            <w:shd w:val="clear" w:color="auto" w:fill="auto"/>
          </w:tcPr>
          <w:p w14:paraId="2FF9BDF0" w14:textId="77777777" w:rsidR="005722EA" w:rsidRPr="0027752B" w:rsidRDefault="005722EA" w:rsidP="0027752B">
            <w:pPr>
              <w:spacing w:after="0" w:line="240" w:lineRule="auto"/>
            </w:pPr>
            <w:r w:rsidRPr="0027752B">
              <w:t>Configured from HMI</w:t>
            </w:r>
          </w:p>
        </w:tc>
      </w:tr>
      <w:tr w:rsidR="005722EA" w:rsidRPr="0027752B" w14:paraId="646F2346" w14:textId="77777777" w:rsidTr="0027752B">
        <w:tc>
          <w:tcPr>
            <w:tcW w:w="2564" w:type="dxa"/>
            <w:shd w:val="clear" w:color="auto" w:fill="auto"/>
          </w:tcPr>
          <w:p w14:paraId="48040082" w14:textId="77777777" w:rsidR="005722EA" w:rsidRPr="0027752B" w:rsidRDefault="005722EA" w:rsidP="0027752B">
            <w:pPr>
              <w:spacing w:after="0" w:line="240" w:lineRule="auto"/>
            </w:pPr>
            <w:r w:rsidRPr="0027752B">
              <w:t>AO_HI</w:t>
            </w:r>
          </w:p>
        </w:tc>
        <w:tc>
          <w:tcPr>
            <w:tcW w:w="2651" w:type="dxa"/>
            <w:shd w:val="clear" w:color="auto" w:fill="auto"/>
          </w:tcPr>
          <w:p w14:paraId="5C946925" w14:textId="77777777" w:rsidR="005722EA" w:rsidRPr="0027752B" w:rsidRDefault="005722EA" w:rsidP="0027752B">
            <w:pPr>
              <w:spacing w:after="0" w:line="240" w:lineRule="auto"/>
            </w:pPr>
            <w:r w:rsidRPr="0027752B">
              <w:t>REAL</w:t>
            </w:r>
          </w:p>
        </w:tc>
        <w:tc>
          <w:tcPr>
            <w:tcW w:w="2395" w:type="dxa"/>
            <w:shd w:val="clear" w:color="auto" w:fill="auto"/>
          </w:tcPr>
          <w:p w14:paraId="44929C30" w14:textId="77777777" w:rsidR="005722EA" w:rsidRPr="0027752B" w:rsidRDefault="006237A8" w:rsidP="0027752B">
            <w:pPr>
              <w:spacing w:after="0" w:line="240" w:lineRule="auto"/>
            </w:pPr>
            <w:r w:rsidRPr="0027752B">
              <w:t>High</w:t>
            </w:r>
            <w:r w:rsidR="005722EA" w:rsidRPr="0027752B">
              <w:t xml:space="preserve"> Process Alarm Set</w:t>
            </w:r>
            <w:r w:rsidRPr="0027752B">
              <w:t>p</w:t>
            </w:r>
            <w:r w:rsidR="005722EA" w:rsidRPr="0027752B">
              <w:t>oint</w:t>
            </w:r>
          </w:p>
        </w:tc>
        <w:tc>
          <w:tcPr>
            <w:tcW w:w="2848" w:type="dxa"/>
            <w:shd w:val="clear" w:color="auto" w:fill="auto"/>
          </w:tcPr>
          <w:p w14:paraId="477EBEEB" w14:textId="77777777" w:rsidR="005722EA" w:rsidRPr="0027752B" w:rsidRDefault="005722EA" w:rsidP="0027752B">
            <w:pPr>
              <w:spacing w:after="0" w:line="240" w:lineRule="auto"/>
            </w:pPr>
            <w:r w:rsidRPr="0027752B">
              <w:t>Configured from HMI</w:t>
            </w:r>
          </w:p>
        </w:tc>
      </w:tr>
      <w:tr w:rsidR="005722EA" w:rsidRPr="0027752B" w14:paraId="72470DCD" w14:textId="77777777" w:rsidTr="0027752B">
        <w:tc>
          <w:tcPr>
            <w:tcW w:w="2564" w:type="dxa"/>
            <w:shd w:val="clear" w:color="auto" w:fill="auto"/>
          </w:tcPr>
          <w:p w14:paraId="16A90F78" w14:textId="77777777" w:rsidR="005722EA" w:rsidRPr="0027752B" w:rsidRDefault="005722EA" w:rsidP="0027752B">
            <w:pPr>
              <w:spacing w:after="0" w:line="240" w:lineRule="auto"/>
            </w:pPr>
            <w:r w:rsidRPr="0027752B">
              <w:t>SN_HI</w:t>
            </w:r>
          </w:p>
        </w:tc>
        <w:tc>
          <w:tcPr>
            <w:tcW w:w="2651" w:type="dxa"/>
            <w:shd w:val="clear" w:color="auto" w:fill="auto"/>
          </w:tcPr>
          <w:p w14:paraId="6EC33CAB" w14:textId="77777777" w:rsidR="005722EA" w:rsidRPr="0027752B" w:rsidRDefault="005722EA" w:rsidP="0027752B">
            <w:pPr>
              <w:spacing w:after="0" w:line="240" w:lineRule="auto"/>
            </w:pPr>
            <w:r w:rsidRPr="0027752B">
              <w:t>REAL</w:t>
            </w:r>
          </w:p>
        </w:tc>
        <w:tc>
          <w:tcPr>
            <w:tcW w:w="2395" w:type="dxa"/>
            <w:shd w:val="clear" w:color="auto" w:fill="auto"/>
          </w:tcPr>
          <w:p w14:paraId="52FB504D" w14:textId="77777777" w:rsidR="005722EA" w:rsidRPr="0027752B" w:rsidRDefault="006237A8" w:rsidP="0027752B">
            <w:pPr>
              <w:spacing w:after="0" w:line="240" w:lineRule="auto"/>
            </w:pPr>
            <w:r w:rsidRPr="0027752B">
              <w:t>High</w:t>
            </w:r>
            <w:r w:rsidR="005722EA" w:rsidRPr="0027752B">
              <w:t xml:space="preserve"> Process Alarm Delay</w:t>
            </w:r>
          </w:p>
        </w:tc>
        <w:tc>
          <w:tcPr>
            <w:tcW w:w="2848" w:type="dxa"/>
            <w:shd w:val="clear" w:color="auto" w:fill="auto"/>
          </w:tcPr>
          <w:p w14:paraId="0E446E45" w14:textId="77777777" w:rsidR="005722EA" w:rsidRPr="0027752B" w:rsidRDefault="005722EA" w:rsidP="0027752B">
            <w:pPr>
              <w:spacing w:after="0" w:line="240" w:lineRule="auto"/>
            </w:pPr>
            <w:r w:rsidRPr="0027752B">
              <w:t>Configured from HMI</w:t>
            </w:r>
          </w:p>
        </w:tc>
      </w:tr>
      <w:tr w:rsidR="005722EA" w:rsidRPr="0027752B" w14:paraId="08F81C56" w14:textId="77777777" w:rsidTr="0027752B">
        <w:tc>
          <w:tcPr>
            <w:tcW w:w="2564" w:type="dxa"/>
            <w:shd w:val="clear" w:color="auto" w:fill="auto"/>
          </w:tcPr>
          <w:p w14:paraId="2AE96F47" w14:textId="77777777" w:rsidR="005722EA" w:rsidRPr="0027752B" w:rsidRDefault="005722EA" w:rsidP="0027752B">
            <w:pPr>
              <w:spacing w:after="0" w:line="240" w:lineRule="auto"/>
            </w:pPr>
            <w:r w:rsidRPr="0027752B">
              <w:lastRenderedPageBreak/>
              <w:t>AO_LO</w:t>
            </w:r>
          </w:p>
        </w:tc>
        <w:tc>
          <w:tcPr>
            <w:tcW w:w="2651" w:type="dxa"/>
            <w:shd w:val="clear" w:color="auto" w:fill="auto"/>
          </w:tcPr>
          <w:p w14:paraId="585ECFBB" w14:textId="77777777" w:rsidR="005722EA" w:rsidRPr="0027752B" w:rsidRDefault="005722EA" w:rsidP="0027752B">
            <w:pPr>
              <w:spacing w:after="0" w:line="240" w:lineRule="auto"/>
            </w:pPr>
            <w:r w:rsidRPr="0027752B">
              <w:t>REAL</w:t>
            </w:r>
          </w:p>
        </w:tc>
        <w:tc>
          <w:tcPr>
            <w:tcW w:w="2395" w:type="dxa"/>
            <w:shd w:val="clear" w:color="auto" w:fill="auto"/>
          </w:tcPr>
          <w:p w14:paraId="48542A13" w14:textId="77777777" w:rsidR="005722EA" w:rsidRPr="0027752B" w:rsidRDefault="006237A8" w:rsidP="0027752B">
            <w:pPr>
              <w:spacing w:after="0" w:line="240" w:lineRule="auto"/>
            </w:pPr>
            <w:r w:rsidRPr="0027752B">
              <w:t>Low</w:t>
            </w:r>
            <w:r w:rsidR="005722EA" w:rsidRPr="0027752B">
              <w:t xml:space="preserve"> Process Alarm Set</w:t>
            </w:r>
            <w:r w:rsidRPr="0027752B">
              <w:t>p</w:t>
            </w:r>
            <w:r w:rsidR="005722EA" w:rsidRPr="0027752B">
              <w:t>oint</w:t>
            </w:r>
          </w:p>
        </w:tc>
        <w:tc>
          <w:tcPr>
            <w:tcW w:w="2848" w:type="dxa"/>
            <w:shd w:val="clear" w:color="auto" w:fill="auto"/>
          </w:tcPr>
          <w:p w14:paraId="5FDEFF61" w14:textId="77777777" w:rsidR="005722EA" w:rsidRPr="0027752B" w:rsidRDefault="005722EA" w:rsidP="0027752B">
            <w:pPr>
              <w:spacing w:after="0" w:line="240" w:lineRule="auto"/>
            </w:pPr>
            <w:r w:rsidRPr="0027752B">
              <w:t>Configured from HMI</w:t>
            </w:r>
          </w:p>
        </w:tc>
      </w:tr>
      <w:tr w:rsidR="005722EA" w:rsidRPr="0027752B" w14:paraId="03ABE4BD" w14:textId="77777777" w:rsidTr="0027752B">
        <w:tc>
          <w:tcPr>
            <w:tcW w:w="2564" w:type="dxa"/>
            <w:shd w:val="clear" w:color="auto" w:fill="auto"/>
          </w:tcPr>
          <w:p w14:paraId="3163B887" w14:textId="77777777" w:rsidR="005722EA" w:rsidRPr="0027752B" w:rsidRDefault="005722EA" w:rsidP="0027752B">
            <w:pPr>
              <w:spacing w:after="0" w:line="240" w:lineRule="auto"/>
            </w:pPr>
            <w:r w:rsidRPr="0027752B">
              <w:t>SN_LO</w:t>
            </w:r>
          </w:p>
        </w:tc>
        <w:tc>
          <w:tcPr>
            <w:tcW w:w="2651" w:type="dxa"/>
            <w:shd w:val="clear" w:color="auto" w:fill="auto"/>
          </w:tcPr>
          <w:p w14:paraId="59AAF01A" w14:textId="77777777" w:rsidR="005722EA" w:rsidRPr="0027752B" w:rsidRDefault="005722EA" w:rsidP="0027752B">
            <w:pPr>
              <w:spacing w:after="0" w:line="240" w:lineRule="auto"/>
            </w:pPr>
            <w:r w:rsidRPr="0027752B">
              <w:t>REAL</w:t>
            </w:r>
          </w:p>
        </w:tc>
        <w:tc>
          <w:tcPr>
            <w:tcW w:w="2395" w:type="dxa"/>
            <w:shd w:val="clear" w:color="auto" w:fill="auto"/>
          </w:tcPr>
          <w:p w14:paraId="0DCA0637" w14:textId="77777777" w:rsidR="005722EA" w:rsidRPr="0027752B" w:rsidRDefault="006237A8" w:rsidP="0027752B">
            <w:pPr>
              <w:spacing w:after="0" w:line="240" w:lineRule="auto"/>
            </w:pPr>
            <w:r w:rsidRPr="0027752B">
              <w:t>Low</w:t>
            </w:r>
            <w:r w:rsidR="005722EA" w:rsidRPr="0027752B">
              <w:t xml:space="preserve"> Process Alarm Delay</w:t>
            </w:r>
          </w:p>
        </w:tc>
        <w:tc>
          <w:tcPr>
            <w:tcW w:w="2848" w:type="dxa"/>
            <w:shd w:val="clear" w:color="auto" w:fill="auto"/>
          </w:tcPr>
          <w:p w14:paraId="1A5D2D9F" w14:textId="77777777" w:rsidR="005722EA" w:rsidRPr="0027752B" w:rsidRDefault="005722EA" w:rsidP="0027752B">
            <w:pPr>
              <w:spacing w:after="0" w:line="240" w:lineRule="auto"/>
            </w:pPr>
            <w:r w:rsidRPr="0027752B">
              <w:t>Configured from HMI</w:t>
            </w:r>
          </w:p>
        </w:tc>
      </w:tr>
      <w:tr w:rsidR="005722EA" w:rsidRPr="0027752B" w14:paraId="48DE51A0" w14:textId="77777777" w:rsidTr="0027752B">
        <w:tc>
          <w:tcPr>
            <w:tcW w:w="2564" w:type="dxa"/>
            <w:shd w:val="clear" w:color="auto" w:fill="auto"/>
          </w:tcPr>
          <w:p w14:paraId="7472CE12" w14:textId="77777777" w:rsidR="005722EA" w:rsidRPr="0027752B" w:rsidRDefault="005722EA" w:rsidP="0027752B">
            <w:pPr>
              <w:spacing w:after="0" w:line="240" w:lineRule="auto"/>
            </w:pPr>
            <w:r w:rsidRPr="0027752B">
              <w:t>AO_LL</w:t>
            </w:r>
          </w:p>
        </w:tc>
        <w:tc>
          <w:tcPr>
            <w:tcW w:w="2651" w:type="dxa"/>
            <w:shd w:val="clear" w:color="auto" w:fill="auto"/>
          </w:tcPr>
          <w:p w14:paraId="73587735" w14:textId="77777777" w:rsidR="005722EA" w:rsidRPr="0027752B" w:rsidRDefault="005722EA" w:rsidP="0027752B">
            <w:pPr>
              <w:spacing w:after="0" w:line="240" w:lineRule="auto"/>
            </w:pPr>
            <w:r w:rsidRPr="0027752B">
              <w:t>REAL</w:t>
            </w:r>
          </w:p>
        </w:tc>
        <w:tc>
          <w:tcPr>
            <w:tcW w:w="2395" w:type="dxa"/>
            <w:shd w:val="clear" w:color="auto" w:fill="auto"/>
          </w:tcPr>
          <w:p w14:paraId="23E21109" w14:textId="77777777" w:rsidR="005722EA" w:rsidRPr="0027752B" w:rsidRDefault="005722EA" w:rsidP="0027752B">
            <w:pPr>
              <w:spacing w:after="0" w:line="240" w:lineRule="auto"/>
            </w:pPr>
            <w:r w:rsidRPr="0027752B">
              <w:t>LOLO  Process Alarm Set</w:t>
            </w:r>
            <w:r w:rsidR="006237A8" w:rsidRPr="0027752B">
              <w:t>p</w:t>
            </w:r>
            <w:r w:rsidRPr="0027752B">
              <w:t>oint</w:t>
            </w:r>
          </w:p>
        </w:tc>
        <w:tc>
          <w:tcPr>
            <w:tcW w:w="2848" w:type="dxa"/>
            <w:shd w:val="clear" w:color="auto" w:fill="auto"/>
          </w:tcPr>
          <w:p w14:paraId="32B44596" w14:textId="77777777" w:rsidR="005722EA" w:rsidRPr="0027752B" w:rsidRDefault="005722EA" w:rsidP="0027752B">
            <w:pPr>
              <w:spacing w:after="0" w:line="240" w:lineRule="auto"/>
            </w:pPr>
            <w:r w:rsidRPr="0027752B">
              <w:t>Configured from HMI</w:t>
            </w:r>
          </w:p>
        </w:tc>
      </w:tr>
      <w:tr w:rsidR="005722EA" w:rsidRPr="0027752B" w14:paraId="3961744E" w14:textId="77777777" w:rsidTr="0027752B">
        <w:tc>
          <w:tcPr>
            <w:tcW w:w="2564" w:type="dxa"/>
            <w:shd w:val="clear" w:color="auto" w:fill="auto"/>
          </w:tcPr>
          <w:p w14:paraId="13EE4191" w14:textId="77777777" w:rsidR="005722EA" w:rsidRPr="0027752B" w:rsidRDefault="005722EA" w:rsidP="0027752B">
            <w:pPr>
              <w:spacing w:after="0" w:line="240" w:lineRule="auto"/>
            </w:pPr>
            <w:r w:rsidRPr="0027752B">
              <w:t>SN_LL</w:t>
            </w:r>
          </w:p>
        </w:tc>
        <w:tc>
          <w:tcPr>
            <w:tcW w:w="2651" w:type="dxa"/>
            <w:shd w:val="clear" w:color="auto" w:fill="auto"/>
          </w:tcPr>
          <w:p w14:paraId="3656145E" w14:textId="77777777" w:rsidR="005722EA" w:rsidRPr="0027752B" w:rsidRDefault="005722EA" w:rsidP="0027752B">
            <w:pPr>
              <w:spacing w:after="0" w:line="240" w:lineRule="auto"/>
            </w:pPr>
            <w:r w:rsidRPr="0027752B">
              <w:t>REAL</w:t>
            </w:r>
          </w:p>
        </w:tc>
        <w:tc>
          <w:tcPr>
            <w:tcW w:w="2395" w:type="dxa"/>
            <w:shd w:val="clear" w:color="auto" w:fill="auto"/>
          </w:tcPr>
          <w:p w14:paraId="1F5838EF" w14:textId="77777777" w:rsidR="005722EA" w:rsidRPr="0027752B" w:rsidRDefault="005722EA" w:rsidP="0027752B">
            <w:pPr>
              <w:spacing w:after="0" w:line="240" w:lineRule="auto"/>
            </w:pPr>
            <w:r w:rsidRPr="0027752B">
              <w:t>LOLO Process Alarm Delay</w:t>
            </w:r>
          </w:p>
        </w:tc>
        <w:tc>
          <w:tcPr>
            <w:tcW w:w="2848" w:type="dxa"/>
            <w:shd w:val="clear" w:color="auto" w:fill="auto"/>
          </w:tcPr>
          <w:p w14:paraId="168CFA0D" w14:textId="77777777" w:rsidR="005722EA" w:rsidRPr="0027752B" w:rsidRDefault="005722EA" w:rsidP="0027752B">
            <w:pPr>
              <w:spacing w:after="0" w:line="240" w:lineRule="auto"/>
            </w:pPr>
            <w:r w:rsidRPr="0027752B">
              <w:t>Configured from HMI</w:t>
            </w:r>
          </w:p>
        </w:tc>
      </w:tr>
      <w:tr w:rsidR="005722EA" w:rsidRPr="0027752B" w14:paraId="01C21917" w14:textId="77777777" w:rsidTr="0027752B">
        <w:tc>
          <w:tcPr>
            <w:tcW w:w="2564" w:type="dxa"/>
            <w:shd w:val="clear" w:color="auto" w:fill="auto"/>
          </w:tcPr>
          <w:p w14:paraId="6AB794EC" w14:textId="77777777" w:rsidR="005722EA" w:rsidRPr="0027752B" w:rsidRDefault="005722EA" w:rsidP="0027752B">
            <w:pPr>
              <w:spacing w:after="0" w:line="240" w:lineRule="auto"/>
            </w:pPr>
            <w:r w:rsidRPr="0027752B">
              <w:t>AO_ZA</w:t>
            </w:r>
          </w:p>
        </w:tc>
        <w:tc>
          <w:tcPr>
            <w:tcW w:w="2651" w:type="dxa"/>
            <w:shd w:val="clear" w:color="auto" w:fill="auto"/>
          </w:tcPr>
          <w:p w14:paraId="1FD9119B" w14:textId="77777777" w:rsidR="005722EA" w:rsidRPr="0027752B" w:rsidRDefault="005722EA" w:rsidP="0027752B">
            <w:pPr>
              <w:spacing w:after="0" w:line="240" w:lineRule="auto"/>
            </w:pPr>
            <w:r w:rsidRPr="0027752B">
              <w:t>REAL</w:t>
            </w:r>
          </w:p>
        </w:tc>
        <w:tc>
          <w:tcPr>
            <w:tcW w:w="2395" w:type="dxa"/>
            <w:shd w:val="clear" w:color="auto" w:fill="auto"/>
          </w:tcPr>
          <w:p w14:paraId="6585220D" w14:textId="77777777" w:rsidR="005722EA" w:rsidRPr="0027752B" w:rsidRDefault="005722EA" w:rsidP="0027752B">
            <w:pPr>
              <w:spacing w:after="0" w:line="240" w:lineRule="auto"/>
            </w:pPr>
            <w:r w:rsidRPr="0027752B">
              <w:t>Deviation Alarm Set</w:t>
            </w:r>
            <w:r w:rsidR="006237A8" w:rsidRPr="0027752B">
              <w:t>p</w:t>
            </w:r>
            <w:r w:rsidRPr="0027752B">
              <w:t>oint</w:t>
            </w:r>
          </w:p>
        </w:tc>
        <w:tc>
          <w:tcPr>
            <w:tcW w:w="2848" w:type="dxa"/>
            <w:shd w:val="clear" w:color="auto" w:fill="auto"/>
          </w:tcPr>
          <w:p w14:paraId="3F783626" w14:textId="77777777" w:rsidR="005722EA" w:rsidRPr="0027752B" w:rsidRDefault="005722EA" w:rsidP="0027752B">
            <w:pPr>
              <w:spacing w:after="0" w:line="240" w:lineRule="auto"/>
            </w:pPr>
            <w:r w:rsidRPr="0027752B">
              <w:t xml:space="preserve">Configured from HMI.  Used with </w:t>
            </w:r>
            <w:r w:rsidR="006237A8" w:rsidRPr="0027752B">
              <w:t xml:space="preserve">an </w:t>
            </w:r>
            <w:r w:rsidRPr="0027752B">
              <w:t xml:space="preserve">analog signal </w:t>
            </w:r>
            <w:r w:rsidR="006237A8" w:rsidRPr="0027752B">
              <w:t>that has</w:t>
            </w:r>
            <w:r w:rsidRPr="0027752B">
              <w:t xml:space="preserve"> a tracking setpoint.</w:t>
            </w:r>
          </w:p>
        </w:tc>
      </w:tr>
      <w:tr w:rsidR="005722EA" w:rsidRPr="0027752B" w14:paraId="0600E8DF" w14:textId="77777777" w:rsidTr="0027752B">
        <w:tc>
          <w:tcPr>
            <w:tcW w:w="2564" w:type="dxa"/>
            <w:shd w:val="clear" w:color="auto" w:fill="auto"/>
          </w:tcPr>
          <w:p w14:paraId="0E492D33" w14:textId="77777777" w:rsidR="005722EA" w:rsidRPr="0027752B" w:rsidRDefault="005722EA" w:rsidP="0027752B">
            <w:pPr>
              <w:spacing w:after="0" w:line="240" w:lineRule="auto"/>
            </w:pPr>
            <w:r w:rsidRPr="0027752B">
              <w:t>SN_ZA</w:t>
            </w:r>
          </w:p>
        </w:tc>
        <w:tc>
          <w:tcPr>
            <w:tcW w:w="2651" w:type="dxa"/>
            <w:shd w:val="clear" w:color="auto" w:fill="auto"/>
          </w:tcPr>
          <w:p w14:paraId="2857A698" w14:textId="77777777" w:rsidR="005722EA" w:rsidRPr="0027752B" w:rsidRDefault="005722EA" w:rsidP="0027752B">
            <w:pPr>
              <w:spacing w:after="0" w:line="240" w:lineRule="auto"/>
            </w:pPr>
            <w:r w:rsidRPr="0027752B">
              <w:t>REAL</w:t>
            </w:r>
          </w:p>
        </w:tc>
        <w:tc>
          <w:tcPr>
            <w:tcW w:w="2395" w:type="dxa"/>
            <w:shd w:val="clear" w:color="auto" w:fill="auto"/>
          </w:tcPr>
          <w:p w14:paraId="459ECE04" w14:textId="77777777" w:rsidR="005722EA" w:rsidRPr="0027752B" w:rsidRDefault="005722EA" w:rsidP="0027752B">
            <w:pPr>
              <w:spacing w:after="0" w:line="240" w:lineRule="auto"/>
            </w:pPr>
            <w:r w:rsidRPr="0027752B">
              <w:t>Deviation Alarm Delay</w:t>
            </w:r>
          </w:p>
        </w:tc>
        <w:tc>
          <w:tcPr>
            <w:tcW w:w="2848" w:type="dxa"/>
            <w:shd w:val="clear" w:color="auto" w:fill="auto"/>
          </w:tcPr>
          <w:p w14:paraId="78523D27" w14:textId="77777777" w:rsidR="005722EA" w:rsidRPr="0027752B" w:rsidRDefault="005722EA" w:rsidP="0027752B">
            <w:pPr>
              <w:spacing w:after="0" w:line="240" w:lineRule="auto"/>
            </w:pPr>
            <w:r w:rsidRPr="0027752B">
              <w:t xml:space="preserve">Configured from HMI.  Used with </w:t>
            </w:r>
            <w:r w:rsidR="006237A8" w:rsidRPr="0027752B">
              <w:t xml:space="preserve">an </w:t>
            </w:r>
            <w:r w:rsidRPr="0027752B">
              <w:t>analog signal that ha</w:t>
            </w:r>
            <w:r w:rsidR="006237A8" w:rsidRPr="0027752B">
              <w:t>s</w:t>
            </w:r>
            <w:r w:rsidRPr="0027752B">
              <w:t xml:space="preserve"> a tracking setpoint.</w:t>
            </w:r>
          </w:p>
        </w:tc>
      </w:tr>
      <w:tr w:rsidR="005722EA" w:rsidRPr="0027752B" w14:paraId="18CB5B55" w14:textId="77777777" w:rsidTr="0027752B">
        <w:tc>
          <w:tcPr>
            <w:tcW w:w="2564" w:type="dxa"/>
            <w:shd w:val="clear" w:color="auto" w:fill="auto"/>
          </w:tcPr>
          <w:p w14:paraId="6BF27579" w14:textId="77777777" w:rsidR="005722EA" w:rsidRPr="0027752B" w:rsidRDefault="005722EA" w:rsidP="0027752B">
            <w:pPr>
              <w:spacing w:after="0" w:line="240" w:lineRule="auto"/>
            </w:pPr>
            <w:r w:rsidRPr="0027752B">
              <w:t>AI_DC</w:t>
            </w:r>
          </w:p>
        </w:tc>
        <w:tc>
          <w:tcPr>
            <w:tcW w:w="2651" w:type="dxa"/>
            <w:shd w:val="clear" w:color="auto" w:fill="auto"/>
          </w:tcPr>
          <w:p w14:paraId="4F918137" w14:textId="77777777" w:rsidR="005722EA" w:rsidRPr="0027752B" w:rsidRDefault="005722EA" w:rsidP="0027752B">
            <w:pPr>
              <w:spacing w:after="0" w:line="240" w:lineRule="auto"/>
            </w:pPr>
            <w:r w:rsidRPr="0027752B">
              <w:t>DINT</w:t>
            </w:r>
          </w:p>
        </w:tc>
        <w:tc>
          <w:tcPr>
            <w:tcW w:w="2395" w:type="dxa"/>
            <w:shd w:val="clear" w:color="auto" w:fill="auto"/>
          </w:tcPr>
          <w:p w14:paraId="1C17084E" w14:textId="77777777" w:rsidR="005722EA" w:rsidRPr="0027752B" w:rsidRDefault="005722EA" w:rsidP="0027752B">
            <w:pPr>
              <w:spacing w:after="0" w:line="240" w:lineRule="auto"/>
            </w:pPr>
            <w:r w:rsidRPr="0027752B">
              <w:t>Engineering Range 1 Decimals</w:t>
            </w:r>
          </w:p>
        </w:tc>
        <w:tc>
          <w:tcPr>
            <w:tcW w:w="2848" w:type="dxa"/>
            <w:shd w:val="clear" w:color="auto" w:fill="auto"/>
          </w:tcPr>
          <w:p w14:paraId="3AA64C56" w14:textId="77777777" w:rsidR="005722EA" w:rsidRPr="0027752B" w:rsidRDefault="005722EA" w:rsidP="0027752B">
            <w:pPr>
              <w:spacing w:after="0" w:line="240" w:lineRule="auto"/>
            </w:pPr>
            <w:r w:rsidRPr="0027752B">
              <w:t>Number of Decimal Places to Display on HMI with ACP units</w:t>
            </w:r>
          </w:p>
        </w:tc>
      </w:tr>
      <w:tr w:rsidR="005722EA" w:rsidRPr="0027752B" w14:paraId="044AB0B8" w14:textId="77777777" w:rsidTr="0027752B">
        <w:tc>
          <w:tcPr>
            <w:tcW w:w="2564" w:type="dxa"/>
            <w:shd w:val="clear" w:color="auto" w:fill="auto"/>
          </w:tcPr>
          <w:p w14:paraId="4C7B886C" w14:textId="77777777" w:rsidR="005722EA" w:rsidRPr="0027752B" w:rsidRDefault="005722EA" w:rsidP="0027752B">
            <w:pPr>
              <w:spacing w:after="0" w:line="240" w:lineRule="auto"/>
            </w:pPr>
            <w:r w:rsidRPr="0027752B">
              <w:t>E2_DC</w:t>
            </w:r>
          </w:p>
        </w:tc>
        <w:tc>
          <w:tcPr>
            <w:tcW w:w="2651" w:type="dxa"/>
            <w:shd w:val="clear" w:color="auto" w:fill="auto"/>
          </w:tcPr>
          <w:p w14:paraId="3A2D6815" w14:textId="77777777" w:rsidR="005722EA" w:rsidRPr="0027752B" w:rsidRDefault="005722EA" w:rsidP="0027752B">
            <w:pPr>
              <w:spacing w:after="0" w:line="240" w:lineRule="auto"/>
            </w:pPr>
            <w:r w:rsidRPr="0027752B">
              <w:t>DINT</w:t>
            </w:r>
          </w:p>
        </w:tc>
        <w:tc>
          <w:tcPr>
            <w:tcW w:w="2395" w:type="dxa"/>
            <w:shd w:val="clear" w:color="auto" w:fill="auto"/>
          </w:tcPr>
          <w:p w14:paraId="7AFEC717" w14:textId="77777777" w:rsidR="005722EA" w:rsidRPr="0027752B" w:rsidRDefault="005722EA" w:rsidP="0027752B">
            <w:pPr>
              <w:spacing w:after="0" w:line="240" w:lineRule="auto"/>
            </w:pPr>
            <w:r w:rsidRPr="0027752B">
              <w:t>Engineering Range 2 Decimals</w:t>
            </w:r>
          </w:p>
        </w:tc>
        <w:tc>
          <w:tcPr>
            <w:tcW w:w="2848" w:type="dxa"/>
            <w:shd w:val="clear" w:color="auto" w:fill="auto"/>
          </w:tcPr>
          <w:p w14:paraId="1B28B8EA" w14:textId="77777777" w:rsidR="005722EA" w:rsidRPr="0027752B" w:rsidRDefault="005722EA" w:rsidP="0027752B">
            <w:pPr>
              <w:spacing w:after="0" w:line="240" w:lineRule="auto"/>
            </w:pPr>
            <w:r w:rsidRPr="0027752B">
              <w:t>Number of Decimal Places to Display on HMI for secondary units</w:t>
            </w:r>
          </w:p>
        </w:tc>
      </w:tr>
      <w:tr w:rsidR="005722EA" w:rsidRPr="0027752B" w14:paraId="557C749D" w14:textId="77777777" w:rsidTr="0027752B">
        <w:tc>
          <w:tcPr>
            <w:tcW w:w="2564" w:type="dxa"/>
            <w:shd w:val="clear" w:color="auto" w:fill="auto"/>
          </w:tcPr>
          <w:p w14:paraId="406A2FCD" w14:textId="77777777" w:rsidR="005722EA" w:rsidRPr="0027752B" w:rsidRDefault="005722EA" w:rsidP="0027752B">
            <w:pPr>
              <w:spacing w:after="0" w:line="240" w:lineRule="auto"/>
            </w:pPr>
            <w:r w:rsidRPr="0027752B">
              <w:t>E3_DC</w:t>
            </w:r>
          </w:p>
        </w:tc>
        <w:tc>
          <w:tcPr>
            <w:tcW w:w="2651" w:type="dxa"/>
            <w:shd w:val="clear" w:color="auto" w:fill="auto"/>
          </w:tcPr>
          <w:p w14:paraId="44B8A4B6" w14:textId="77777777" w:rsidR="005722EA" w:rsidRPr="0027752B" w:rsidRDefault="005722EA" w:rsidP="0027752B">
            <w:pPr>
              <w:spacing w:after="0" w:line="240" w:lineRule="auto"/>
            </w:pPr>
            <w:r w:rsidRPr="0027752B">
              <w:t>DINT</w:t>
            </w:r>
          </w:p>
        </w:tc>
        <w:tc>
          <w:tcPr>
            <w:tcW w:w="2395" w:type="dxa"/>
            <w:shd w:val="clear" w:color="auto" w:fill="auto"/>
          </w:tcPr>
          <w:p w14:paraId="7A93C0C4" w14:textId="77777777" w:rsidR="005722EA" w:rsidRPr="0027752B" w:rsidRDefault="005722EA" w:rsidP="0027752B">
            <w:pPr>
              <w:spacing w:after="0" w:line="240" w:lineRule="auto"/>
            </w:pPr>
            <w:r w:rsidRPr="0027752B">
              <w:t>Engineering Range 2 Decimals</w:t>
            </w:r>
          </w:p>
        </w:tc>
        <w:tc>
          <w:tcPr>
            <w:tcW w:w="2848" w:type="dxa"/>
            <w:shd w:val="clear" w:color="auto" w:fill="auto"/>
          </w:tcPr>
          <w:p w14:paraId="11571990" w14:textId="77777777" w:rsidR="005722EA" w:rsidRPr="0027752B" w:rsidRDefault="005722EA" w:rsidP="0027752B">
            <w:pPr>
              <w:spacing w:after="0" w:line="240" w:lineRule="auto"/>
            </w:pPr>
            <w:r w:rsidRPr="0027752B">
              <w:t>Number of Decimal Places to Display on HMI for tertiary units</w:t>
            </w:r>
          </w:p>
        </w:tc>
      </w:tr>
      <w:tr w:rsidR="005722EA" w:rsidRPr="0027752B" w14:paraId="1FFB1001" w14:textId="77777777" w:rsidTr="0027752B">
        <w:tc>
          <w:tcPr>
            <w:tcW w:w="2564" w:type="dxa"/>
            <w:shd w:val="clear" w:color="auto" w:fill="auto"/>
          </w:tcPr>
          <w:p w14:paraId="229299EE" w14:textId="77777777" w:rsidR="005722EA" w:rsidRPr="0027752B" w:rsidRDefault="005722EA" w:rsidP="0027752B">
            <w:pPr>
              <w:spacing w:after="0" w:line="240" w:lineRule="auto"/>
            </w:pPr>
            <w:r w:rsidRPr="0027752B">
              <w:t>PB_HH</w:t>
            </w:r>
          </w:p>
        </w:tc>
        <w:tc>
          <w:tcPr>
            <w:tcW w:w="2651" w:type="dxa"/>
            <w:shd w:val="clear" w:color="auto" w:fill="auto"/>
          </w:tcPr>
          <w:p w14:paraId="6D2812B4" w14:textId="77777777" w:rsidR="005722EA" w:rsidRPr="0027752B" w:rsidRDefault="005722EA" w:rsidP="0027752B">
            <w:pPr>
              <w:spacing w:after="0" w:line="240" w:lineRule="auto"/>
            </w:pPr>
            <w:r w:rsidRPr="0027752B">
              <w:t>PB_EN_RA_DLR_1_2</w:t>
            </w:r>
          </w:p>
        </w:tc>
        <w:tc>
          <w:tcPr>
            <w:tcW w:w="2395" w:type="dxa"/>
            <w:shd w:val="clear" w:color="auto" w:fill="auto"/>
          </w:tcPr>
          <w:p w14:paraId="35627C07" w14:textId="77777777" w:rsidR="005722EA" w:rsidRPr="0027752B" w:rsidRDefault="005722EA" w:rsidP="0027752B">
            <w:pPr>
              <w:spacing w:after="0" w:line="240" w:lineRule="auto"/>
            </w:pPr>
            <w:r w:rsidRPr="0027752B">
              <w:t>HIHI Alarm Enable Controls</w:t>
            </w:r>
          </w:p>
        </w:tc>
        <w:tc>
          <w:tcPr>
            <w:tcW w:w="2848" w:type="dxa"/>
            <w:shd w:val="clear" w:color="auto" w:fill="auto"/>
          </w:tcPr>
          <w:p w14:paraId="1E3CDD1B" w14:textId="77777777" w:rsidR="005722EA" w:rsidRPr="0027752B" w:rsidRDefault="005722EA" w:rsidP="0027752B">
            <w:pPr>
              <w:spacing w:after="0" w:line="240" w:lineRule="auto"/>
            </w:pPr>
            <w:r w:rsidRPr="0027752B">
              <w:t>Used on HMI</w:t>
            </w:r>
          </w:p>
        </w:tc>
      </w:tr>
      <w:tr w:rsidR="005722EA" w:rsidRPr="0027752B" w14:paraId="1E9B27F4" w14:textId="77777777" w:rsidTr="0027752B">
        <w:tc>
          <w:tcPr>
            <w:tcW w:w="2564" w:type="dxa"/>
            <w:shd w:val="clear" w:color="auto" w:fill="auto"/>
          </w:tcPr>
          <w:p w14:paraId="7DA1BCDE" w14:textId="77777777" w:rsidR="005722EA" w:rsidRPr="0027752B" w:rsidRDefault="005722EA" w:rsidP="0027752B">
            <w:pPr>
              <w:spacing w:after="0" w:line="240" w:lineRule="auto"/>
            </w:pPr>
            <w:r w:rsidRPr="0027752B">
              <w:t>PB_HI</w:t>
            </w:r>
          </w:p>
        </w:tc>
        <w:tc>
          <w:tcPr>
            <w:tcW w:w="2651" w:type="dxa"/>
            <w:shd w:val="clear" w:color="auto" w:fill="auto"/>
          </w:tcPr>
          <w:p w14:paraId="40D78DEE" w14:textId="77777777" w:rsidR="005722EA" w:rsidRPr="0027752B" w:rsidRDefault="005722EA" w:rsidP="0027752B">
            <w:pPr>
              <w:spacing w:after="0" w:line="240" w:lineRule="auto"/>
            </w:pPr>
            <w:r w:rsidRPr="0027752B">
              <w:t>PB_EN_RA_DLR_1_2</w:t>
            </w:r>
          </w:p>
        </w:tc>
        <w:tc>
          <w:tcPr>
            <w:tcW w:w="2395" w:type="dxa"/>
            <w:shd w:val="clear" w:color="auto" w:fill="auto"/>
          </w:tcPr>
          <w:p w14:paraId="286CB1EA" w14:textId="77777777" w:rsidR="005722EA" w:rsidRPr="0027752B" w:rsidRDefault="006237A8" w:rsidP="0027752B">
            <w:pPr>
              <w:spacing w:after="0" w:line="240" w:lineRule="auto"/>
            </w:pPr>
            <w:r w:rsidRPr="0027752B">
              <w:t>High</w:t>
            </w:r>
            <w:r w:rsidR="005722EA" w:rsidRPr="0027752B">
              <w:t xml:space="preserve"> Alarm Enable Controls</w:t>
            </w:r>
          </w:p>
        </w:tc>
        <w:tc>
          <w:tcPr>
            <w:tcW w:w="2848" w:type="dxa"/>
            <w:shd w:val="clear" w:color="auto" w:fill="auto"/>
          </w:tcPr>
          <w:p w14:paraId="6CF2184D" w14:textId="77777777" w:rsidR="005722EA" w:rsidRPr="0027752B" w:rsidRDefault="005722EA" w:rsidP="0027752B">
            <w:pPr>
              <w:spacing w:after="0" w:line="240" w:lineRule="auto"/>
            </w:pPr>
            <w:r w:rsidRPr="0027752B">
              <w:t>Used on HMI</w:t>
            </w:r>
          </w:p>
        </w:tc>
      </w:tr>
      <w:tr w:rsidR="005722EA" w:rsidRPr="0027752B" w14:paraId="2A1B82A7" w14:textId="77777777" w:rsidTr="0027752B">
        <w:tc>
          <w:tcPr>
            <w:tcW w:w="2564" w:type="dxa"/>
            <w:shd w:val="clear" w:color="auto" w:fill="auto"/>
          </w:tcPr>
          <w:p w14:paraId="4158775C" w14:textId="77777777" w:rsidR="005722EA" w:rsidRPr="0027752B" w:rsidRDefault="005722EA" w:rsidP="0027752B">
            <w:pPr>
              <w:spacing w:after="0" w:line="240" w:lineRule="auto"/>
            </w:pPr>
            <w:r w:rsidRPr="0027752B">
              <w:t>PB_LO</w:t>
            </w:r>
          </w:p>
        </w:tc>
        <w:tc>
          <w:tcPr>
            <w:tcW w:w="2651" w:type="dxa"/>
            <w:shd w:val="clear" w:color="auto" w:fill="auto"/>
          </w:tcPr>
          <w:p w14:paraId="79E7D557" w14:textId="77777777" w:rsidR="005722EA" w:rsidRPr="0027752B" w:rsidRDefault="005722EA" w:rsidP="0027752B">
            <w:pPr>
              <w:spacing w:after="0" w:line="240" w:lineRule="auto"/>
            </w:pPr>
            <w:r w:rsidRPr="0027752B">
              <w:t>PB_EN_RA_DLR_1_2</w:t>
            </w:r>
          </w:p>
        </w:tc>
        <w:tc>
          <w:tcPr>
            <w:tcW w:w="2395" w:type="dxa"/>
            <w:shd w:val="clear" w:color="auto" w:fill="auto"/>
          </w:tcPr>
          <w:p w14:paraId="4DF07167" w14:textId="77777777" w:rsidR="005722EA" w:rsidRPr="0027752B" w:rsidRDefault="005722EA" w:rsidP="0027752B">
            <w:pPr>
              <w:spacing w:after="0" w:line="240" w:lineRule="auto"/>
            </w:pPr>
            <w:r w:rsidRPr="0027752B">
              <w:t>L</w:t>
            </w:r>
            <w:r w:rsidR="006237A8" w:rsidRPr="0027752B">
              <w:t>ow</w:t>
            </w:r>
            <w:r w:rsidRPr="0027752B">
              <w:t xml:space="preserve"> Alarm Enable Controls</w:t>
            </w:r>
          </w:p>
        </w:tc>
        <w:tc>
          <w:tcPr>
            <w:tcW w:w="2848" w:type="dxa"/>
            <w:shd w:val="clear" w:color="auto" w:fill="auto"/>
          </w:tcPr>
          <w:p w14:paraId="1C3B4D91" w14:textId="77777777" w:rsidR="005722EA" w:rsidRPr="0027752B" w:rsidRDefault="005722EA" w:rsidP="0027752B">
            <w:pPr>
              <w:spacing w:after="0" w:line="240" w:lineRule="auto"/>
            </w:pPr>
            <w:r w:rsidRPr="0027752B">
              <w:t>Used on HMI</w:t>
            </w:r>
          </w:p>
        </w:tc>
      </w:tr>
      <w:tr w:rsidR="005722EA" w:rsidRPr="0027752B" w14:paraId="4699E2A5" w14:textId="77777777" w:rsidTr="0027752B">
        <w:tc>
          <w:tcPr>
            <w:tcW w:w="2564" w:type="dxa"/>
            <w:shd w:val="clear" w:color="auto" w:fill="auto"/>
          </w:tcPr>
          <w:p w14:paraId="7C700560" w14:textId="77777777" w:rsidR="005722EA" w:rsidRPr="0027752B" w:rsidRDefault="005722EA" w:rsidP="0027752B">
            <w:pPr>
              <w:spacing w:after="0" w:line="240" w:lineRule="auto"/>
            </w:pPr>
            <w:r w:rsidRPr="0027752B">
              <w:t>PB_LL</w:t>
            </w:r>
          </w:p>
        </w:tc>
        <w:tc>
          <w:tcPr>
            <w:tcW w:w="2651" w:type="dxa"/>
            <w:shd w:val="clear" w:color="auto" w:fill="auto"/>
          </w:tcPr>
          <w:p w14:paraId="708B235E" w14:textId="77777777" w:rsidR="005722EA" w:rsidRPr="0027752B" w:rsidRDefault="005722EA" w:rsidP="0027752B">
            <w:pPr>
              <w:spacing w:after="0" w:line="240" w:lineRule="auto"/>
            </w:pPr>
            <w:r w:rsidRPr="0027752B">
              <w:t>PB_EN_RA_DLR_1_2</w:t>
            </w:r>
          </w:p>
        </w:tc>
        <w:tc>
          <w:tcPr>
            <w:tcW w:w="2395" w:type="dxa"/>
            <w:shd w:val="clear" w:color="auto" w:fill="auto"/>
          </w:tcPr>
          <w:p w14:paraId="24D8B1C7" w14:textId="77777777" w:rsidR="005722EA" w:rsidRPr="0027752B" w:rsidRDefault="005722EA" w:rsidP="0027752B">
            <w:pPr>
              <w:spacing w:after="0" w:line="240" w:lineRule="auto"/>
            </w:pPr>
            <w:r w:rsidRPr="0027752B">
              <w:t>LOLO Alarm Enable Controls</w:t>
            </w:r>
          </w:p>
        </w:tc>
        <w:tc>
          <w:tcPr>
            <w:tcW w:w="2848" w:type="dxa"/>
            <w:shd w:val="clear" w:color="auto" w:fill="auto"/>
          </w:tcPr>
          <w:p w14:paraId="2828F709" w14:textId="77777777" w:rsidR="005722EA" w:rsidRPr="0027752B" w:rsidRDefault="005722EA" w:rsidP="0027752B">
            <w:pPr>
              <w:spacing w:after="0" w:line="240" w:lineRule="auto"/>
            </w:pPr>
            <w:r w:rsidRPr="0027752B">
              <w:t>Used on HMI</w:t>
            </w:r>
          </w:p>
        </w:tc>
      </w:tr>
      <w:tr w:rsidR="005722EA" w:rsidRPr="0027752B" w14:paraId="72A3F83D" w14:textId="77777777" w:rsidTr="0027752B">
        <w:tc>
          <w:tcPr>
            <w:tcW w:w="2564" w:type="dxa"/>
            <w:shd w:val="clear" w:color="auto" w:fill="auto"/>
          </w:tcPr>
          <w:p w14:paraId="1898ADA2" w14:textId="77777777" w:rsidR="005722EA" w:rsidRPr="0027752B" w:rsidRDefault="005722EA" w:rsidP="0027752B">
            <w:pPr>
              <w:spacing w:after="0" w:line="240" w:lineRule="auto"/>
            </w:pPr>
            <w:r w:rsidRPr="0027752B">
              <w:t>PB_ER</w:t>
            </w:r>
          </w:p>
        </w:tc>
        <w:tc>
          <w:tcPr>
            <w:tcW w:w="2651" w:type="dxa"/>
            <w:shd w:val="clear" w:color="auto" w:fill="auto"/>
          </w:tcPr>
          <w:p w14:paraId="3449E396" w14:textId="77777777" w:rsidR="005722EA" w:rsidRPr="0027752B" w:rsidRDefault="005722EA" w:rsidP="0027752B">
            <w:pPr>
              <w:spacing w:after="0" w:line="240" w:lineRule="auto"/>
            </w:pPr>
            <w:r w:rsidRPr="0027752B">
              <w:t>PB_EN_RA_DLR_1_2</w:t>
            </w:r>
          </w:p>
        </w:tc>
        <w:tc>
          <w:tcPr>
            <w:tcW w:w="2395" w:type="dxa"/>
            <w:shd w:val="clear" w:color="auto" w:fill="auto"/>
          </w:tcPr>
          <w:p w14:paraId="11ACD320" w14:textId="77777777" w:rsidR="005722EA" w:rsidRPr="0027752B" w:rsidRDefault="005722EA" w:rsidP="0027752B">
            <w:pPr>
              <w:spacing w:after="0" w:line="240" w:lineRule="auto"/>
            </w:pPr>
            <w:r w:rsidRPr="0027752B">
              <w:t>Signal Error Alarm Enable Controls</w:t>
            </w:r>
          </w:p>
        </w:tc>
        <w:tc>
          <w:tcPr>
            <w:tcW w:w="2848" w:type="dxa"/>
            <w:shd w:val="clear" w:color="auto" w:fill="auto"/>
          </w:tcPr>
          <w:p w14:paraId="2E2C401A" w14:textId="77777777" w:rsidR="005722EA" w:rsidRPr="0027752B" w:rsidRDefault="005722EA" w:rsidP="0027752B">
            <w:pPr>
              <w:spacing w:after="0" w:line="240" w:lineRule="auto"/>
            </w:pPr>
            <w:r w:rsidRPr="0027752B">
              <w:t>Used on HMI</w:t>
            </w:r>
          </w:p>
        </w:tc>
      </w:tr>
      <w:tr w:rsidR="005722EA" w:rsidRPr="0027752B" w14:paraId="65BA5661" w14:textId="77777777" w:rsidTr="0027752B">
        <w:tc>
          <w:tcPr>
            <w:tcW w:w="2564" w:type="dxa"/>
            <w:shd w:val="clear" w:color="auto" w:fill="auto"/>
          </w:tcPr>
          <w:p w14:paraId="1777315A" w14:textId="77777777" w:rsidR="005722EA" w:rsidRPr="0027752B" w:rsidRDefault="005722EA" w:rsidP="0027752B">
            <w:pPr>
              <w:spacing w:after="0" w:line="240" w:lineRule="auto"/>
            </w:pPr>
            <w:r w:rsidRPr="0027752B">
              <w:lastRenderedPageBreak/>
              <w:t>PB_ZA</w:t>
            </w:r>
          </w:p>
        </w:tc>
        <w:tc>
          <w:tcPr>
            <w:tcW w:w="2651" w:type="dxa"/>
            <w:shd w:val="clear" w:color="auto" w:fill="auto"/>
          </w:tcPr>
          <w:p w14:paraId="52AD0078" w14:textId="77777777" w:rsidR="005722EA" w:rsidRPr="0027752B" w:rsidRDefault="005722EA" w:rsidP="0027752B">
            <w:pPr>
              <w:spacing w:after="0" w:line="240" w:lineRule="auto"/>
            </w:pPr>
            <w:r w:rsidRPr="0027752B">
              <w:t>PB_EN_RA_DLR_1_2</w:t>
            </w:r>
          </w:p>
        </w:tc>
        <w:tc>
          <w:tcPr>
            <w:tcW w:w="2395" w:type="dxa"/>
            <w:shd w:val="clear" w:color="auto" w:fill="auto"/>
          </w:tcPr>
          <w:p w14:paraId="51F7CCF7" w14:textId="77777777" w:rsidR="005722EA" w:rsidRPr="0027752B" w:rsidRDefault="005722EA" w:rsidP="0027752B">
            <w:pPr>
              <w:spacing w:after="0" w:line="240" w:lineRule="auto"/>
            </w:pPr>
            <w:r w:rsidRPr="0027752B">
              <w:t>Deviation Alarm Enable Controls</w:t>
            </w:r>
          </w:p>
        </w:tc>
        <w:tc>
          <w:tcPr>
            <w:tcW w:w="2848" w:type="dxa"/>
            <w:shd w:val="clear" w:color="auto" w:fill="auto"/>
          </w:tcPr>
          <w:p w14:paraId="2A7F039D" w14:textId="77777777" w:rsidR="005722EA" w:rsidRPr="0027752B" w:rsidRDefault="005722EA" w:rsidP="0027752B">
            <w:pPr>
              <w:spacing w:after="0" w:line="240" w:lineRule="auto"/>
            </w:pPr>
            <w:r w:rsidRPr="0027752B">
              <w:t>Used on HMI</w:t>
            </w:r>
          </w:p>
        </w:tc>
      </w:tr>
      <w:tr w:rsidR="005722EA" w:rsidRPr="0027752B" w14:paraId="6AB69C33" w14:textId="77777777" w:rsidTr="0027752B">
        <w:tc>
          <w:tcPr>
            <w:tcW w:w="2564" w:type="dxa"/>
            <w:shd w:val="clear" w:color="auto" w:fill="auto"/>
          </w:tcPr>
          <w:p w14:paraId="3890B7DB" w14:textId="77777777" w:rsidR="005722EA" w:rsidRPr="0027752B" w:rsidRDefault="005722EA" w:rsidP="0027752B">
            <w:pPr>
              <w:spacing w:after="0" w:line="240" w:lineRule="auto"/>
            </w:pPr>
            <w:r w:rsidRPr="0027752B">
              <w:t>PB_SC</w:t>
            </w:r>
          </w:p>
        </w:tc>
        <w:tc>
          <w:tcPr>
            <w:tcW w:w="2651" w:type="dxa"/>
            <w:shd w:val="clear" w:color="auto" w:fill="auto"/>
          </w:tcPr>
          <w:p w14:paraId="22EA26A0" w14:textId="77777777" w:rsidR="005722EA" w:rsidRPr="0027752B" w:rsidRDefault="005722EA" w:rsidP="0027752B">
            <w:pPr>
              <w:spacing w:after="0" w:line="240" w:lineRule="auto"/>
            </w:pPr>
            <w:r w:rsidRPr="0027752B">
              <w:t>BOOL</w:t>
            </w:r>
          </w:p>
        </w:tc>
        <w:tc>
          <w:tcPr>
            <w:tcW w:w="2395" w:type="dxa"/>
            <w:shd w:val="clear" w:color="auto" w:fill="auto"/>
          </w:tcPr>
          <w:p w14:paraId="0BD88858" w14:textId="77777777" w:rsidR="005722EA" w:rsidRPr="0027752B" w:rsidRDefault="005722EA" w:rsidP="0027752B">
            <w:pPr>
              <w:spacing w:after="0" w:line="240" w:lineRule="auto"/>
            </w:pPr>
            <w:r w:rsidRPr="0027752B">
              <w:t>Scan Enable</w:t>
            </w:r>
          </w:p>
        </w:tc>
        <w:tc>
          <w:tcPr>
            <w:tcW w:w="2848" w:type="dxa"/>
            <w:shd w:val="clear" w:color="auto" w:fill="auto"/>
          </w:tcPr>
          <w:p w14:paraId="0CF33EA3" w14:textId="77777777" w:rsidR="005722EA" w:rsidRPr="0027752B" w:rsidRDefault="005722EA" w:rsidP="0027752B">
            <w:pPr>
              <w:spacing w:after="0" w:line="240" w:lineRule="auto"/>
            </w:pPr>
            <w:r w:rsidRPr="0027752B">
              <w:t>Controls Processing of raw signal value</w:t>
            </w:r>
          </w:p>
        </w:tc>
      </w:tr>
      <w:tr w:rsidR="005722EA" w:rsidRPr="0027752B" w14:paraId="5E88F5BA" w14:textId="77777777" w:rsidTr="0027752B">
        <w:tc>
          <w:tcPr>
            <w:tcW w:w="2564" w:type="dxa"/>
            <w:shd w:val="clear" w:color="auto" w:fill="auto"/>
          </w:tcPr>
          <w:p w14:paraId="7A933813" w14:textId="77777777" w:rsidR="005722EA" w:rsidRPr="0027752B" w:rsidRDefault="005722EA" w:rsidP="0027752B">
            <w:pPr>
              <w:spacing w:after="0" w:line="240" w:lineRule="auto"/>
            </w:pPr>
            <w:r w:rsidRPr="0027752B">
              <w:t>PB_SV</w:t>
            </w:r>
          </w:p>
        </w:tc>
        <w:tc>
          <w:tcPr>
            <w:tcW w:w="2651" w:type="dxa"/>
            <w:shd w:val="clear" w:color="auto" w:fill="auto"/>
          </w:tcPr>
          <w:p w14:paraId="7CDB3226" w14:textId="77777777" w:rsidR="005722EA" w:rsidRPr="0027752B" w:rsidRDefault="005722EA" w:rsidP="0027752B">
            <w:pPr>
              <w:spacing w:after="0" w:line="240" w:lineRule="auto"/>
            </w:pPr>
            <w:r w:rsidRPr="0027752B">
              <w:t>BOOL</w:t>
            </w:r>
          </w:p>
        </w:tc>
        <w:tc>
          <w:tcPr>
            <w:tcW w:w="2395" w:type="dxa"/>
            <w:shd w:val="clear" w:color="auto" w:fill="auto"/>
          </w:tcPr>
          <w:p w14:paraId="001FE8C0" w14:textId="77777777" w:rsidR="005722EA" w:rsidRPr="0027752B" w:rsidRDefault="005722EA" w:rsidP="0027752B">
            <w:pPr>
              <w:spacing w:after="0" w:line="240" w:lineRule="auto"/>
            </w:pPr>
            <w:r w:rsidRPr="0027752B">
              <w:t>Simulation/Override Enable</w:t>
            </w:r>
          </w:p>
        </w:tc>
        <w:tc>
          <w:tcPr>
            <w:tcW w:w="2848" w:type="dxa"/>
            <w:shd w:val="clear" w:color="auto" w:fill="auto"/>
          </w:tcPr>
          <w:p w14:paraId="6330B47C" w14:textId="77777777" w:rsidR="005722EA" w:rsidRPr="0027752B" w:rsidRDefault="005722EA" w:rsidP="0027752B">
            <w:pPr>
              <w:spacing w:after="0" w:line="240" w:lineRule="auto"/>
            </w:pPr>
            <w:r w:rsidRPr="0027752B">
              <w:t>When set the simulation/override value is used in place of the current analog value</w:t>
            </w:r>
          </w:p>
        </w:tc>
      </w:tr>
      <w:tr w:rsidR="005722EA" w:rsidRPr="0027752B" w14:paraId="5090F380" w14:textId="77777777" w:rsidTr="0027752B">
        <w:tc>
          <w:tcPr>
            <w:tcW w:w="2564" w:type="dxa"/>
            <w:shd w:val="clear" w:color="auto" w:fill="auto"/>
          </w:tcPr>
          <w:p w14:paraId="4747D263" w14:textId="77777777" w:rsidR="005722EA" w:rsidRPr="0027752B" w:rsidRDefault="005722EA" w:rsidP="0027752B">
            <w:pPr>
              <w:spacing w:after="0" w:line="240" w:lineRule="auto"/>
            </w:pPr>
            <w:r w:rsidRPr="0027752B">
              <w:t>PB_AR</w:t>
            </w:r>
          </w:p>
        </w:tc>
        <w:tc>
          <w:tcPr>
            <w:tcW w:w="2651" w:type="dxa"/>
            <w:shd w:val="clear" w:color="auto" w:fill="auto"/>
          </w:tcPr>
          <w:p w14:paraId="295EF66F" w14:textId="77777777" w:rsidR="005722EA" w:rsidRPr="0027752B" w:rsidRDefault="005722EA" w:rsidP="0027752B">
            <w:pPr>
              <w:spacing w:after="0" w:line="240" w:lineRule="auto"/>
            </w:pPr>
            <w:r w:rsidRPr="0027752B">
              <w:t>BOOL</w:t>
            </w:r>
          </w:p>
        </w:tc>
        <w:tc>
          <w:tcPr>
            <w:tcW w:w="2395" w:type="dxa"/>
            <w:shd w:val="clear" w:color="auto" w:fill="auto"/>
          </w:tcPr>
          <w:p w14:paraId="3B20CB54" w14:textId="77777777" w:rsidR="005722EA" w:rsidRPr="0027752B" w:rsidRDefault="005722EA" w:rsidP="0027752B">
            <w:pPr>
              <w:spacing w:after="0" w:line="240" w:lineRule="auto"/>
            </w:pPr>
            <w:r w:rsidRPr="0027752B">
              <w:t>Alarm Acknowledge/Reset</w:t>
            </w:r>
          </w:p>
        </w:tc>
        <w:tc>
          <w:tcPr>
            <w:tcW w:w="2848" w:type="dxa"/>
            <w:shd w:val="clear" w:color="auto" w:fill="auto"/>
          </w:tcPr>
          <w:p w14:paraId="74252889" w14:textId="77777777" w:rsidR="005722EA" w:rsidRPr="0027752B" w:rsidRDefault="005722EA" w:rsidP="0027752B">
            <w:pPr>
              <w:spacing w:after="0" w:line="240" w:lineRule="auto"/>
            </w:pPr>
            <w:r w:rsidRPr="0027752B">
              <w:t>Used on HMI</w:t>
            </w:r>
          </w:p>
        </w:tc>
      </w:tr>
      <w:tr w:rsidR="005722EA" w:rsidRPr="0027752B" w14:paraId="1E762173" w14:textId="77777777" w:rsidTr="0027752B">
        <w:tc>
          <w:tcPr>
            <w:tcW w:w="2564" w:type="dxa"/>
            <w:shd w:val="clear" w:color="auto" w:fill="auto"/>
          </w:tcPr>
          <w:p w14:paraId="63DA4659" w14:textId="77777777" w:rsidR="005722EA" w:rsidRPr="0027752B" w:rsidRDefault="005722EA" w:rsidP="0027752B">
            <w:pPr>
              <w:spacing w:after="0" w:line="240" w:lineRule="auto"/>
            </w:pPr>
            <w:r w:rsidRPr="0027752B">
              <w:t>PB_MM</w:t>
            </w:r>
          </w:p>
        </w:tc>
        <w:tc>
          <w:tcPr>
            <w:tcW w:w="2651" w:type="dxa"/>
            <w:shd w:val="clear" w:color="auto" w:fill="auto"/>
          </w:tcPr>
          <w:p w14:paraId="47C99DCC" w14:textId="77777777" w:rsidR="005722EA" w:rsidRPr="0027752B" w:rsidRDefault="005722EA" w:rsidP="0027752B">
            <w:pPr>
              <w:spacing w:after="0" w:line="240" w:lineRule="auto"/>
            </w:pPr>
            <w:r w:rsidRPr="0027752B">
              <w:t>BOOL</w:t>
            </w:r>
          </w:p>
        </w:tc>
        <w:tc>
          <w:tcPr>
            <w:tcW w:w="2395" w:type="dxa"/>
            <w:shd w:val="clear" w:color="auto" w:fill="auto"/>
          </w:tcPr>
          <w:p w14:paraId="1CB7704E" w14:textId="77777777" w:rsidR="005722EA" w:rsidRPr="0027752B" w:rsidRDefault="005722EA" w:rsidP="0027752B">
            <w:pPr>
              <w:spacing w:after="0" w:line="240" w:lineRule="auto"/>
            </w:pPr>
            <w:r w:rsidRPr="0027752B">
              <w:t>Min/Max Enable</w:t>
            </w:r>
          </w:p>
        </w:tc>
        <w:tc>
          <w:tcPr>
            <w:tcW w:w="2848" w:type="dxa"/>
            <w:shd w:val="clear" w:color="auto" w:fill="auto"/>
          </w:tcPr>
          <w:p w14:paraId="445C27F8" w14:textId="77777777" w:rsidR="005722EA" w:rsidRPr="0027752B" w:rsidRDefault="005722EA" w:rsidP="0027752B">
            <w:pPr>
              <w:spacing w:after="0" w:line="240" w:lineRule="auto"/>
            </w:pPr>
            <w:r w:rsidRPr="0027752B">
              <w:t>Enables whether min/max statistics are tracked</w:t>
            </w:r>
          </w:p>
        </w:tc>
      </w:tr>
      <w:tr w:rsidR="005722EA" w:rsidRPr="0027752B" w14:paraId="08C7E11C" w14:textId="77777777" w:rsidTr="0027752B">
        <w:tc>
          <w:tcPr>
            <w:tcW w:w="2564" w:type="dxa"/>
            <w:shd w:val="clear" w:color="auto" w:fill="auto"/>
          </w:tcPr>
          <w:p w14:paraId="34EDEFC7" w14:textId="77777777" w:rsidR="005722EA" w:rsidRPr="0027752B" w:rsidRDefault="005722EA" w:rsidP="0027752B">
            <w:pPr>
              <w:spacing w:after="0" w:line="240" w:lineRule="auto"/>
            </w:pPr>
            <w:r w:rsidRPr="0027752B">
              <w:t>PB_SM</w:t>
            </w:r>
          </w:p>
        </w:tc>
        <w:tc>
          <w:tcPr>
            <w:tcW w:w="2651" w:type="dxa"/>
            <w:shd w:val="clear" w:color="auto" w:fill="auto"/>
          </w:tcPr>
          <w:p w14:paraId="27146535" w14:textId="77777777" w:rsidR="005722EA" w:rsidRPr="0027752B" w:rsidRDefault="005722EA" w:rsidP="0027752B">
            <w:pPr>
              <w:spacing w:after="0" w:line="240" w:lineRule="auto"/>
            </w:pPr>
            <w:r w:rsidRPr="0027752B">
              <w:t>BOOL</w:t>
            </w:r>
          </w:p>
        </w:tc>
        <w:tc>
          <w:tcPr>
            <w:tcW w:w="2395" w:type="dxa"/>
            <w:shd w:val="clear" w:color="auto" w:fill="auto"/>
          </w:tcPr>
          <w:p w14:paraId="547B79C5" w14:textId="77777777" w:rsidR="005722EA" w:rsidRPr="0027752B" w:rsidRDefault="005722EA" w:rsidP="0027752B">
            <w:pPr>
              <w:spacing w:after="0" w:line="240" w:lineRule="auto"/>
            </w:pPr>
            <w:r w:rsidRPr="0027752B">
              <w:t>Alarm Simulate PB</w:t>
            </w:r>
          </w:p>
        </w:tc>
        <w:tc>
          <w:tcPr>
            <w:tcW w:w="2848" w:type="dxa"/>
            <w:shd w:val="clear" w:color="auto" w:fill="auto"/>
          </w:tcPr>
          <w:p w14:paraId="1FFB5A67" w14:textId="77777777" w:rsidR="005722EA" w:rsidRPr="0027752B" w:rsidRDefault="005722EA" w:rsidP="0027752B">
            <w:pPr>
              <w:spacing w:after="0" w:line="240" w:lineRule="auto"/>
            </w:pPr>
            <w:del w:id="3" w:author="Steve Cauduro" w:date="2020-03-18T12:56:00Z">
              <w:r w:rsidRPr="0027752B">
                <w:delText xml:space="preserve"> </w:delText>
              </w:r>
            </w:del>
            <w:r w:rsidRPr="0027752B">
              <w:t>Simulates all alarms associated with the instrument for display on the HMI</w:t>
            </w:r>
          </w:p>
        </w:tc>
      </w:tr>
      <w:tr w:rsidR="005722EA" w:rsidRPr="0027752B" w14:paraId="3076D2E9" w14:textId="77777777" w:rsidTr="0027752B">
        <w:tc>
          <w:tcPr>
            <w:tcW w:w="2564" w:type="dxa"/>
            <w:shd w:val="clear" w:color="auto" w:fill="auto"/>
          </w:tcPr>
          <w:p w14:paraId="7713B1C8" w14:textId="77777777" w:rsidR="005722EA" w:rsidRPr="0027752B" w:rsidRDefault="005722EA" w:rsidP="0027752B">
            <w:pPr>
              <w:spacing w:after="0" w:line="240" w:lineRule="auto"/>
            </w:pPr>
            <w:r w:rsidRPr="0027752B">
              <w:t>DA_HH</w:t>
            </w:r>
          </w:p>
        </w:tc>
        <w:tc>
          <w:tcPr>
            <w:tcW w:w="2651" w:type="dxa"/>
            <w:shd w:val="clear" w:color="auto" w:fill="auto"/>
          </w:tcPr>
          <w:p w14:paraId="499831DA" w14:textId="77777777" w:rsidR="005722EA" w:rsidRPr="0027752B" w:rsidRDefault="005722EA" w:rsidP="0027752B">
            <w:pPr>
              <w:spacing w:after="0" w:line="240" w:lineRule="auto"/>
            </w:pPr>
            <w:r w:rsidRPr="0027752B">
              <w:t>BOOL</w:t>
            </w:r>
          </w:p>
        </w:tc>
        <w:tc>
          <w:tcPr>
            <w:tcW w:w="2395" w:type="dxa"/>
            <w:shd w:val="clear" w:color="auto" w:fill="auto"/>
          </w:tcPr>
          <w:p w14:paraId="6EBD5D1F" w14:textId="77777777" w:rsidR="005722EA" w:rsidRPr="0027752B" w:rsidRDefault="005722EA" w:rsidP="0027752B">
            <w:pPr>
              <w:spacing w:after="0" w:line="240" w:lineRule="auto"/>
            </w:pPr>
            <w:r w:rsidRPr="0027752B">
              <w:t xml:space="preserve">HIHI Alarm </w:t>
            </w:r>
          </w:p>
        </w:tc>
        <w:tc>
          <w:tcPr>
            <w:tcW w:w="2848" w:type="dxa"/>
            <w:shd w:val="clear" w:color="auto" w:fill="auto"/>
          </w:tcPr>
          <w:p w14:paraId="71AA61CC" w14:textId="77777777" w:rsidR="005722EA" w:rsidRPr="0027752B" w:rsidRDefault="005722EA" w:rsidP="0027752B">
            <w:pPr>
              <w:spacing w:after="0" w:line="240" w:lineRule="auto"/>
            </w:pPr>
            <w:r w:rsidRPr="0027752B">
              <w:t>Used on HMI</w:t>
            </w:r>
          </w:p>
        </w:tc>
      </w:tr>
      <w:tr w:rsidR="005722EA" w:rsidRPr="0027752B" w14:paraId="4DC604F2" w14:textId="77777777" w:rsidTr="0027752B">
        <w:tc>
          <w:tcPr>
            <w:tcW w:w="2564" w:type="dxa"/>
            <w:shd w:val="clear" w:color="auto" w:fill="auto"/>
          </w:tcPr>
          <w:p w14:paraId="5985FB9A" w14:textId="77777777" w:rsidR="005722EA" w:rsidRPr="0027752B" w:rsidRDefault="005722EA" w:rsidP="0027752B">
            <w:pPr>
              <w:spacing w:after="0" w:line="240" w:lineRule="auto"/>
            </w:pPr>
            <w:r w:rsidRPr="0027752B">
              <w:t>DA _HI</w:t>
            </w:r>
          </w:p>
        </w:tc>
        <w:tc>
          <w:tcPr>
            <w:tcW w:w="2651" w:type="dxa"/>
            <w:shd w:val="clear" w:color="auto" w:fill="auto"/>
          </w:tcPr>
          <w:p w14:paraId="04121D50" w14:textId="77777777" w:rsidR="005722EA" w:rsidRPr="0027752B" w:rsidRDefault="005722EA" w:rsidP="0027752B">
            <w:pPr>
              <w:spacing w:after="0" w:line="240" w:lineRule="auto"/>
            </w:pPr>
            <w:r w:rsidRPr="0027752B">
              <w:t>BOOL</w:t>
            </w:r>
          </w:p>
        </w:tc>
        <w:tc>
          <w:tcPr>
            <w:tcW w:w="2395" w:type="dxa"/>
            <w:shd w:val="clear" w:color="auto" w:fill="auto"/>
          </w:tcPr>
          <w:p w14:paraId="45FB3BC9" w14:textId="77777777" w:rsidR="005722EA" w:rsidRPr="0027752B" w:rsidRDefault="005722EA" w:rsidP="0027752B">
            <w:pPr>
              <w:spacing w:after="0" w:line="240" w:lineRule="auto"/>
            </w:pPr>
            <w:r w:rsidRPr="0027752B">
              <w:t xml:space="preserve">HI Alarm </w:t>
            </w:r>
          </w:p>
        </w:tc>
        <w:tc>
          <w:tcPr>
            <w:tcW w:w="2848" w:type="dxa"/>
            <w:shd w:val="clear" w:color="auto" w:fill="auto"/>
          </w:tcPr>
          <w:p w14:paraId="523170ED" w14:textId="77777777" w:rsidR="005722EA" w:rsidRPr="0027752B" w:rsidRDefault="005722EA" w:rsidP="0027752B">
            <w:pPr>
              <w:spacing w:after="0" w:line="240" w:lineRule="auto"/>
            </w:pPr>
            <w:r w:rsidRPr="0027752B">
              <w:t>Used on HMI</w:t>
            </w:r>
          </w:p>
        </w:tc>
      </w:tr>
      <w:tr w:rsidR="005722EA" w:rsidRPr="0027752B" w14:paraId="4923BF6B" w14:textId="77777777" w:rsidTr="0027752B">
        <w:tc>
          <w:tcPr>
            <w:tcW w:w="2564" w:type="dxa"/>
            <w:shd w:val="clear" w:color="auto" w:fill="auto"/>
          </w:tcPr>
          <w:p w14:paraId="40B89161" w14:textId="77777777" w:rsidR="005722EA" w:rsidRPr="0027752B" w:rsidRDefault="005722EA" w:rsidP="0027752B">
            <w:pPr>
              <w:spacing w:after="0" w:line="240" w:lineRule="auto"/>
            </w:pPr>
            <w:r w:rsidRPr="0027752B">
              <w:t>DA _LO</w:t>
            </w:r>
          </w:p>
        </w:tc>
        <w:tc>
          <w:tcPr>
            <w:tcW w:w="2651" w:type="dxa"/>
            <w:shd w:val="clear" w:color="auto" w:fill="auto"/>
          </w:tcPr>
          <w:p w14:paraId="03AE0B70" w14:textId="77777777" w:rsidR="005722EA" w:rsidRPr="0027752B" w:rsidRDefault="005722EA" w:rsidP="0027752B">
            <w:pPr>
              <w:spacing w:after="0" w:line="240" w:lineRule="auto"/>
            </w:pPr>
            <w:r w:rsidRPr="0027752B">
              <w:t>BOOL</w:t>
            </w:r>
          </w:p>
        </w:tc>
        <w:tc>
          <w:tcPr>
            <w:tcW w:w="2395" w:type="dxa"/>
            <w:shd w:val="clear" w:color="auto" w:fill="auto"/>
          </w:tcPr>
          <w:p w14:paraId="46F968F5" w14:textId="77777777" w:rsidR="005722EA" w:rsidRPr="0027752B" w:rsidRDefault="005722EA" w:rsidP="0027752B">
            <w:pPr>
              <w:spacing w:after="0" w:line="240" w:lineRule="auto"/>
            </w:pPr>
            <w:r w:rsidRPr="0027752B">
              <w:t>LO Alarm</w:t>
            </w:r>
          </w:p>
        </w:tc>
        <w:tc>
          <w:tcPr>
            <w:tcW w:w="2848" w:type="dxa"/>
            <w:shd w:val="clear" w:color="auto" w:fill="auto"/>
          </w:tcPr>
          <w:p w14:paraId="693C4B5B" w14:textId="77777777" w:rsidR="005722EA" w:rsidRPr="0027752B" w:rsidRDefault="005722EA" w:rsidP="0027752B">
            <w:pPr>
              <w:spacing w:after="0" w:line="240" w:lineRule="auto"/>
            </w:pPr>
            <w:r w:rsidRPr="0027752B">
              <w:t>Used on HMI</w:t>
            </w:r>
          </w:p>
        </w:tc>
      </w:tr>
      <w:tr w:rsidR="005722EA" w:rsidRPr="0027752B" w14:paraId="388819B0" w14:textId="77777777" w:rsidTr="0027752B">
        <w:tc>
          <w:tcPr>
            <w:tcW w:w="2564" w:type="dxa"/>
            <w:shd w:val="clear" w:color="auto" w:fill="auto"/>
          </w:tcPr>
          <w:p w14:paraId="7B735225" w14:textId="77777777" w:rsidR="005722EA" w:rsidRPr="0027752B" w:rsidRDefault="005722EA" w:rsidP="0027752B">
            <w:pPr>
              <w:spacing w:after="0" w:line="240" w:lineRule="auto"/>
            </w:pPr>
            <w:r w:rsidRPr="0027752B">
              <w:t>DA _LL</w:t>
            </w:r>
          </w:p>
        </w:tc>
        <w:tc>
          <w:tcPr>
            <w:tcW w:w="2651" w:type="dxa"/>
            <w:shd w:val="clear" w:color="auto" w:fill="auto"/>
          </w:tcPr>
          <w:p w14:paraId="12235353" w14:textId="77777777" w:rsidR="005722EA" w:rsidRPr="0027752B" w:rsidRDefault="005722EA" w:rsidP="0027752B">
            <w:pPr>
              <w:spacing w:after="0" w:line="240" w:lineRule="auto"/>
            </w:pPr>
            <w:r w:rsidRPr="0027752B">
              <w:t>BOOL</w:t>
            </w:r>
          </w:p>
        </w:tc>
        <w:tc>
          <w:tcPr>
            <w:tcW w:w="2395" w:type="dxa"/>
            <w:shd w:val="clear" w:color="auto" w:fill="auto"/>
          </w:tcPr>
          <w:p w14:paraId="7040509F" w14:textId="77777777" w:rsidR="005722EA" w:rsidRPr="0027752B" w:rsidRDefault="005722EA" w:rsidP="0027752B">
            <w:pPr>
              <w:spacing w:after="0" w:line="240" w:lineRule="auto"/>
            </w:pPr>
            <w:r w:rsidRPr="0027752B">
              <w:t>LOLO Alarm</w:t>
            </w:r>
          </w:p>
        </w:tc>
        <w:tc>
          <w:tcPr>
            <w:tcW w:w="2848" w:type="dxa"/>
            <w:shd w:val="clear" w:color="auto" w:fill="auto"/>
          </w:tcPr>
          <w:p w14:paraId="6E61C9D0" w14:textId="77777777" w:rsidR="005722EA" w:rsidRPr="0027752B" w:rsidRDefault="005722EA" w:rsidP="0027752B">
            <w:pPr>
              <w:spacing w:after="0" w:line="240" w:lineRule="auto"/>
            </w:pPr>
            <w:r w:rsidRPr="0027752B">
              <w:t>Used on HMI</w:t>
            </w:r>
          </w:p>
        </w:tc>
      </w:tr>
      <w:tr w:rsidR="005722EA" w:rsidRPr="0027752B" w14:paraId="0C1162A6" w14:textId="77777777" w:rsidTr="0027752B">
        <w:tc>
          <w:tcPr>
            <w:tcW w:w="2564" w:type="dxa"/>
            <w:shd w:val="clear" w:color="auto" w:fill="auto"/>
          </w:tcPr>
          <w:p w14:paraId="584E48C8" w14:textId="77777777" w:rsidR="005722EA" w:rsidRPr="0027752B" w:rsidRDefault="005722EA" w:rsidP="0027752B">
            <w:pPr>
              <w:spacing w:after="0" w:line="240" w:lineRule="auto"/>
            </w:pPr>
            <w:r w:rsidRPr="0027752B">
              <w:t>DA _ER</w:t>
            </w:r>
          </w:p>
        </w:tc>
        <w:tc>
          <w:tcPr>
            <w:tcW w:w="2651" w:type="dxa"/>
            <w:shd w:val="clear" w:color="auto" w:fill="auto"/>
          </w:tcPr>
          <w:p w14:paraId="4E4B044F" w14:textId="77777777" w:rsidR="005722EA" w:rsidRPr="0027752B" w:rsidRDefault="005722EA" w:rsidP="0027752B">
            <w:pPr>
              <w:spacing w:after="0" w:line="240" w:lineRule="auto"/>
            </w:pPr>
            <w:r w:rsidRPr="0027752B">
              <w:t>BOOL</w:t>
            </w:r>
          </w:p>
        </w:tc>
        <w:tc>
          <w:tcPr>
            <w:tcW w:w="2395" w:type="dxa"/>
            <w:shd w:val="clear" w:color="auto" w:fill="auto"/>
          </w:tcPr>
          <w:p w14:paraId="2EF13ADE" w14:textId="77777777" w:rsidR="005722EA" w:rsidRPr="0027752B" w:rsidRDefault="005722EA" w:rsidP="0027752B">
            <w:pPr>
              <w:spacing w:after="0" w:line="240" w:lineRule="auto"/>
            </w:pPr>
            <w:r w:rsidRPr="0027752B">
              <w:t xml:space="preserve">Signal Error Alarm </w:t>
            </w:r>
          </w:p>
        </w:tc>
        <w:tc>
          <w:tcPr>
            <w:tcW w:w="2848" w:type="dxa"/>
            <w:shd w:val="clear" w:color="auto" w:fill="auto"/>
          </w:tcPr>
          <w:p w14:paraId="776C2D43" w14:textId="77777777" w:rsidR="005722EA" w:rsidRPr="0027752B" w:rsidRDefault="005722EA" w:rsidP="0027752B">
            <w:pPr>
              <w:spacing w:after="0" w:line="240" w:lineRule="auto"/>
            </w:pPr>
            <w:r w:rsidRPr="0027752B">
              <w:t>Used on HMI</w:t>
            </w:r>
          </w:p>
        </w:tc>
      </w:tr>
      <w:tr w:rsidR="005722EA" w:rsidRPr="0027752B" w14:paraId="63E1C520" w14:textId="77777777" w:rsidTr="0027752B">
        <w:tc>
          <w:tcPr>
            <w:tcW w:w="2564" w:type="dxa"/>
            <w:shd w:val="clear" w:color="auto" w:fill="auto"/>
          </w:tcPr>
          <w:p w14:paraId="12021ECC" w14:textId="77777777" w:rsidR="005722EA" w:rsidRPr="0027752B" w:rsidRDefault="005722EA" w:rsidP="0027752B">
            <w:pPr>
              <w:spacing w:after="0" w:line="240" w:lineRule="auto"/>
            </w:pPr>
            <w:r w:rsidRPr="0027752B">
              <w:t>DA _ZA</w:t>
            </w:r>
          </w:p>
        </w:tc>
        <w:tc>
          <w:tcPr>
            <w:tcW w:w="2651" w:type="dxa"/>
            <w:shd w:val="clear" w:color="auto" w:fill="auto"/>
          </w:tcPr>
          <w:p w14:paraId="76643D31" w14:textId="77777777" w:rsidR="005722EA" w:rsidRPr="0027752B" w:rsidRDefault="005722EA" w:rsidP="0027752B">
            <w:pPr>
              <w:spacing w:after="0" w:line="240" w:lineRule="auto"/>
            </w:pPr>
            <w:r w:rsidRPr="0027752B">
              <w:t>BOOL</w:t>
            </w:r>
          </w:p>
        </w:tc>
        <w:tc>
          <w:tcPr>
            <w:tcW w:w="2395" w:type="dxa"/>
            <w:shd w:val="clear" w:color="auto" w:fill="auto"/>
          </w:tcPr>
          <w:p w14:paraId="7E8C6CC5" w14:textId="77777777" w:rsidR="005722EA" w:rsidRPr="0027752B" w:rsidRDefault="005722EA" w:rsidP="0027752B">
            <w:pPr>
              <w:spacing w:after="0" w:line="240" w:lineRule="auto"/>
            </w:pPr>
            <w:r w:rsidRPr="0027752B">
              <w:t>Deviation Alarm</w:t>
            </w:r>
          </w:p>
        </w:tc>
        <w:tc>
          <w:tcPr>
            <w:tcW w:w="2848" w:type="dxa"/>
            <w:shd w:val="clear" w:color="auto" w:fill="auto"/>
          </w:tcPr>
          <w:p w14:paraId="6C35B807" w14:textId="77777777" w:rsidR="005722EA" w:rsidRPr="0027752B" w:rsidRDefault="005722EA" w:rsidP="0027752B">
            <w:pPr>
              <w:spacing w:after="0" w:line="240" w:lineRule="auto"/>
            </w:pPr>
            <w:r w:rsidRPr="0027752B">
              <w:t>Used on HMI</w:t>
            </w:r>
          </w:p>
        </w:tc>
      </w:tr>
      <w:tr w:rsidR="005722EA" w:rsidRPr="0027752B" w14:paraId="60598AAE" w14:textId="77777777" w:rsidTr="0027752B">
        <w:tc>
          <w:tcPr>
            <w:tcW w:w="2564" w:type="dxa"/>
            <w:shd w:val="clear" w:color="auto" w:fill="auto"/>
          </w:tcPr>
          <w:p w14:paraId="67543BB5" w14:textId="77777777" w:rsidR="005722EA" w:rsidRPr="0027752B" w:rsidRDefault="000E656D" w:rsidP="0027752B">
            <w:pPr>
              <w:spacing w:after="0" w:line="240" w:lineRule="auto"/>
            </w:pPr>
            <w:r w:rsidRPr="0027752B">
              <w:t>DI_SC</w:t>
            </w:r>
          </w:p>
        </w:tc>
        <w:tc>
          <w:tcPr>
            <w:tcW w:w="2651" w:type="dxa"/>
            <w:shd w:val="clear" w:color="auto" w:fill="auto"/>
          </w:tcPr>
          <w:p w14:paraId="25837BDA" w14:textId="77777777" w:rsidR="005722EA" w:rsidRPr="0027752B" w:rsidRDefault="000E656D" w:rsidP="0027752B">
            <w:pPr>
              <w:spacing w:after="0" w:line="240" w:lineRule="auto"/>
            </w:pPr>
            <w:r w:rsidRPr="0027752B">
              <w:t>BOOL</w:t>
            </w:r>
          </w:p>
        </w:tc>
        <w:tc>
          <w:tcPr>
            <w:tcW w:w="2395" w:type="dxa"/>
            <w:shd w:val="clear" w:color="auto" w:fill="auto"/>
          </w:tcPr>
          <w:p w14:paraId="40331FA7" w14:textId="77777777" w:rsidR="005722EA" w:rsidRPr="0027752B" w:rsidRDefault="000E656D" w:rsidP="0027752B">
            <w:pPr>
              <w:spacing w:after="0" w:line="240" w:lineRule="auto"/>
            </w:pPr>
            <w:r w:rsidRPr="0027752B">
              <w:t>Scan Enabled</w:t>
            </w:r>
          </w:p>
        </w:tc>
        <w:tc>
          <w:tcPr>
            <w:tcW w:w="2848" w:type="dxa"/>
            <w:shd w:val="clear" w:color="auto" w:fill="auto"/>
          </w:tcPr>
          <w:p w14:paraId="0452321F" w14:textId="77777777" w:rsidR="005722EA" w:rsidRPr="0027752B" w:rsidRDefault="000E656D" w:rsidP="0027752B">
            <w:pPr>
              <w:spacing w:after="0" w:line="240" w:lineRule="auto"/>
            </w:pPr>
            <w:r w:rsidRPr="0027752B">
              <w:t>Indicates raw signal is within allowable range and enabled for scan from SCADA</w:t>
            </w:r>
          </w:p>
        </w:tc>
      </w:tr>
      <w:tr w:rsidR="000E656D" w:rsidRPr="0027752B" w14:paraId="20103DCE" w14:textId="77777777" w:rsidTr="0027752B">
        <w:tc>
          <w:tcPr>
            <w:tcW w:w="2564" w:type="dxa"/>
            <w:shd w:val="clear" w:color="auto" w:fill="auto"/>
          </w:tcPr>
          <w:p w14:paraId="662A109F" w14:textId="77777777" w:rsidR="000E656D" w:rsidRPr="0027752B" w:rsidRDefault="000E656D" w:rsidP="0027752B">
            <w:pPr>
              <w:spacing w:after="0" w:line="240" w:lineRule="auto"/>
            </w:pPr>
            <w:r w:rsidRPr="0027752B">
              <w:t>DI_AD</w:t>
            </w:r>
          </w:p>
        </w:tc>
        <w:tc>
          <w:tcPr>
            <w:tcW w:w="2651" w:type="dxa"/>
            <w:shd w:val="clear" w:color="auto" w:fill="auto"/>
          </w:tcPr>
          <w:p w14:paraId="76CC94AD" w14:textId="77777777" w:rsidR="000E656D" w:rsidRPr="0027752B" w:rsidRDefault="000E656D" w:rsidP="0027752B">
            <w:pPr>
              <w:spacing w:after="0" w:line="240" w:lineRule="auto"/>
            </w:pPr>
            <w:r w:rsidRPr="0027752B">
              <w:t>BOOL</w:t>
            </w:r>
          </w:p>
        </w:tc>
        <w:tc>
          <w:tcPr>
            <w:tcW w:w="2395" w:type="dxa"/>
            <w:shd w:val="clear" w:color="auto" w:fill="auto"/>
          </w:tcPr>
          <w:p w14:paraId="2170A6C9" w14:textId="77777777" w:rsidR="000E656D" w:rsidRPr="0027752B" w:rsidRDefault="000E656D" w:rsidP="0027752B">
            <w:pPr>
              <w:spacing w:after="0" w:line="240" w:lineRule="auto"/>
            </w:pPr>
            <w:r w:rsidRPr="0027752B">
              <w:t>Alarm Disabled</w:t>
            </w:r>
          </w:p>
        </w:tc>
        <w:tc>
          <w:tcPr>
            <w:tcW w:w="2848" w:type="dxa"/>
            <w:shd w:val="clear" w:color="auto" w:fill="auto"/>
          </w:tcPr>
          <w:p w14:paraId="79BB4342" w14:textId="77777777" w:rsidR="000E656D" w:rsidRPr="0027752B" w:rsidRDefault="000E656D" w:rsidP="0027752B">
            <w:pPr>
              <w:spacing w:after="0" w:line="240" w:lineRule="auto"/>
            </w:pPr>
            <w:r w:rsidRPr="0027752B">
              <w:t>Indicates if the HIHI, Hi</w:t>
            </w:r>
            <w:r w:rsidR="006237A8" w:rsidRPr="0027752B">
              <w:t>gh</w:t>
            </w:r>
            <w:r w:rsidRPr="0027752B">
              <w:t>, Low, LOLO, or Signal Error Alarms are disabled.  For use on HMI</w:t>
            </w:r>
          </w:p>
        </w:tc>
      </w:tr>
      <w:tr w:rsidR="000E656D" w:rsidRPr="0027752B" w14:paraId="52595B0E" w14:textId="77777777" w:rsidTr="0027752B">
        <w:tc>
          <w:tcPr>
            <w:tcW w:w="2564" w:type="dxa"/>
            <w:shd w:val="clear" w:color="auto" w:fill="auto"/>
          </w:tcPr>
          <w:p w14:paraId="2A1FC102" w14:textId="77777777" w:rsidR="000E656D" w:rsidRPr="0027752B" w:rsidRDefault="000E656D" w:rsidP="0027752B">
            <w:pPr>
              <w:spacing w:after="0" w:line="240" w:lineRule="auto"/>
            </w:pPr>
            <w:r w:rsidRPr="0027752B">
              <w:t>PB_RS</w:t>
            </w:r>
          </w:p>
        </w:tc>
        <w:tc>
          <w:tcPr>
            <w:tcW w:w="2651" w:type="dxa"/>
            <w:shd w:val="clear" w:color="auto" w:fill="auto"/>
          </w:tcPr>
          <w:p w14:paraId="1F3C33E8" w14:textId="77777777" w:rsidR="000E656D" w:rsidRPr="0027752B" w:rsidRDefault="000E656D" w:rsidP="0027752B">
            <w:pPr>
              <w:spacing w:after="0" w:line="240" w:lineRule="auto"/>
            </w:pPr>
            <w:r w:rsidRPr="0027752B">
              <w:t>BOOL</w:t>
            </w:r>
          </w:p>
        </w:tc>
        <w:tc>
          <w:tcPr>
            <w:tcW w:w="2395" w:type="dxa"/>
            <w:shd w:val="clear" w:color="auto" w:fill="auto"/>
          </w:tcPr>
          <w:p w14:paraId="63A01E60" w14:textId="77777777" w:rsidR="000E656D" w:rsidRPr="0027752B" w:rsidRDefault="000E656D" w:rsidP="0027752B">
            <w:pPr>
              <w:spacing w:after="0" w:line="240" w:lineRule="auto"/>
            </w:pPr>
            <w:r w:rsidRPr="0027752B">
              <w:t>Totalizer Reset</w:t>
            </w:r>
          </w:p>
        </w:tc>
        <w:tc>
          <w:tcPr>
            <w:tcW w:w="2848" w:type="dxa"/>
            <w:shd w:val="clear" w:color="auto" w:fill="auto"/>
          </w:tcPr>
          <w:p w14:paraId="10BA3393" w14:textId="77777777" w:rsidR="000E656D" w:rsidRPr="0027752B" w:rsidRDefault="000E656D" w:rsidP="0027752B">
            <w:pPr>
              <w:spacing w:after="0" w:line="240" w:lineRule="auto"/>
            </w:pPr>
            <w:r w:rsidRPr="0027752B">
              <w:t>Allows for user reset of totalizer, if programmed.</w:t>
            </w:r>
          </w:p>
        </w:tc>
      </w:tr>
    </w:tbl>
    <w:p w14:paraId="4906FAF5" w14:textId="77777777" w:rsidR="00A94528" w:rsidRDefault="00A94528"/>
    <w:p w14:paraId="2BD65ECC" w14:textId="77777777" w:rsidR="000E656D" w:rsidRDefault="000E656D" w:rsidP="000E656D">
      <w:pPr>
        <w:rPr>
          <w:b/>
        </w:rPr>
      </w:pPr>
      <w:r>
        <w:rPr>
          <w:b/>
        </w:rPr>
        <w:lastRenderedPageBreak/>
        <w:t>AOI</w:t>
      </w:r>
    </w:p>
    <w:p w14:paraId="59FF911F" w14:textId="77777777" w:rsidR="000030F6" w:rsidRDefault="000E656D">
      <w:r>
        <w:t>Each device will have its own routine in the device program in which the AOIs will be deployed.  The AOIs may also be deployed in another device routine if they are associated with that device (e.g. speed feedback for a VFD).</w:t>
      </w:r>
      <w:r w:rsidR="00AA58C7">
        <w:t xml:space="preserve"> </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736"/>
        <w:gridCol w:w="2510"/>
        <w:gridCol w:w="2612"/>
      </w:tblGrid>
      <w:tr w:rsidR="00AA58C7" w:rsidRPr="0027752B" w14:paraId="49B87747" w14:textId="77777777" w:rsidTr="0027752B">
        <w:trPr>
          <w:tblHeader/>
        </w:trPr>
        <w:tc>
          <w:tcPr>
            <w:tcW w:w="2256" w:type="dxa"/>
            <w:shd w:val="clear" w:color="auto" w:fill="auto"/>
          </w:tcPr>
          <w:p w14:paraId="3C6F4A5F" w14:textId="77777777" w:rsidR="000E656D" w:rsidRPr="0027752B" w:rsidRDefault="000E656D" w:rsidP="0027752B">
            <w:pPr>
              <w:spacing w:after="0" w:line="240" w:lineRule="auto"/>
              <w:rPr>
                <w:b/>
              </w:rPr>
            </w:pPr>
            <w:r w:rsidRPr="0027752B">
              <w:rPr>
                <w:b/>
              </w:rPr>
              <w:t>AOI Parameter</w:t>
            </w:r>
          </w:p>
        </w:tc>
        <w:tc>
          <w:tcPr>
            <w:tcW w:w="1414" w:type="dxa"/>
            <w:shd w:val="clear" w:color="auto" w:fill="auto"/>
          </w:tcPr>
          <w:p w14:paraId="1484FEDF" w14:textId="77777777" w:rsidR="000E656D" w:rsidRPr="0027752B" w:rsidRDefault="000E656D" w:rsidP="0027752B">
            <w:pPr>
              <w:spacing w:after="0" w:line="240" w:lineRule="auto"/>
              <w:rPr>
                <w:b/>
              </w:rPr>
            </w:pPr>
            <w:r w:rsidRPr="0027752B">
              <w:rPr>
                <w:b/>
              </w:rPr>
              <w:t>Requirement</w:t>
            </w:r>
          </w:p>
        </w:tc>
        <w:tc>
          <w:tcPr>
            <w:tcW w:w="3736" w:type="dxa"/>
            <w:shd w:val="clear" w:color="auto" w:fill="auto"/>
          </w:tcPr>
          <w:p w14:paraId="4D327B1E" w14:textId="77777777" w:rsidR="000E656D" w:rsidRPr="0027752B" w:rsidRDefault="000E656D" w:rsidP="0027752B">
            <w:pPr>
              <w:spacing w:after="0" w:line="240" w:lineRule="auto"/>
              <w:rPr>
                <w:b/>
              </w:rPr>
            </w:pPr>
            <w:r w:rsidRPr="0027752B">
              <w:rPr>
                <w:b/>
              </w:rPr>
              <w:t>Default Value</w:t>
            </w:r>
          </w:p>
        </w:tc>
        <w:tc>
          <w:tcPr>
            <w:tcW w:w="1766" w:type="dxa"/>
            <w:shd w:val="clear" w:color="auto" w:fill="auto"/>
          </w:tcPr>
          <w:p w14:paraId="24A9FA07" w14:textId="77777777" w:rsidR="000E656D" w:rsidRPr="0027752B" w:rsidRDefault="000E656D" w:rsidP="0027752B">
            <w:pPr>
              <w:spacing w:after="0" w:line="240" w:lineRule="auto"/>
              <w:rPr>
                <w:b/>
              </w:rPr>
            </w:pPr>
            <w:r w:rsidRPr="0027752B">
              <w:rPr>
                <w:b/>
              </w:rPr>
              <w:t>Description</w:t>
            </w:r>
          </w:p>
        </w:tc>
        <w:tc>
          <w:tcPr>
            <w:tcW w:w="3356" w:type="dxa"/>
            <w:shd w:val="clear" w:color="auto" w:fill="auto"/>
          </w:tcPr>
          <w:p w14:paraId="27E9A700" w14:textId="77777777" w:rsidR="000E656D" w:rsidRPr="0027752B" w:rsidRDefault="000E656D" w:rsidP="0027752B">
            <w:pPr>
              <w:spacing w:after="0" w:line="240" w:lineRule="auto"/>
              <w:rPr>
                <w:b/>
              </w:rPr>
            </w:pPr>
            <w:r w:rsidRPr="0027752B">
              <w:rPr>
                <w:b/>
              </w:rPr>
              <w:t>Implementation Guideline</w:t>
            </w:r>
          </w:p>
        </w:tc>
      </w:tr>
      <w:tr w:rsidR="00B64D5B" w:rsidRPr="0027752B" w14:paraId="1CCDD54A" w14:textId="77777777" w:rsidTr="0027752B">
        <w:tc>
          <w:tcPr>
            <w:tcW w:w="2256" w:type="dxa"/>
            <w:shd w:val="clear" w:color="auto" w:fill="auto"/>
          </w:tcPr>
          <w:p w14:paraId="44C4B52F" w14:textId="77777777" w:rsidR="00140203" w:rsidRPr="0027752B" w:rsidRDefault="00140203" w:rsidP="0027752B">
            <w:pPr>
              <w:spacing w:after="0" w:line="240" w:lineRule="auto"/>
            </w:pPr>
            <w:r w:rsidRPr="0027752B">
              <w:t>Analog_V5</w:t>
            </w:r>
          </w:p>
        </w:tc>
        <w:tc>
          <w:tcPr>
            <w:tcW w:w="1414" w:type="dxa"/>
            <w:shd w:val="clear" w:color="auto" w:fill="auto"/>
          </w:tcPr>
          <w:p w14:paraId="4967B679" w14:textId="77777777" w:rsidR="00140203" w:rsidRPr="0027752B" w:rsidRDefault="00140203" w:rsidP="0027752B">
            <w:pPr>
              <w:spacing w:after="0" w:line="240" w:lineRule="auto"/>
            </w:pPr>
            <w:r w:rsidRPr="0027752B">
              <w:t>Mandatory</w:t>
            </w:r>
          </w:p>
        </w:tc>
        <w:tc>
          <w:tcPr>
            <w:tcW w:w="3736" w:type="dxa"/>
            <w:shd w:val="clear" w:color="auto" w:fill="auto"/>
          </w:tcPr>
          <w:p w14:paraId="2AD0171A" w14:textId="77777777" w:rsidR="00140203" w:rsidRPr="0027752B" w:rsidRDefault="00140203" w:rsidP="0027752B">
            <w:pPr>
              <w:spacing w:after="0" w:line="240" w:lineRule="auto"/>
            </w:pPr>
            <w:r w:rsidRPr="0027752B">
              <w:rPr>
                <w:i/>
              </w:rPr>
              <w:t>Tagname</w:t>
            </w:r>
            <w:r w:rsidRPr="0027752B">
              <w:t>.ADDON</w:t>
            </w:r>
          </w:p>
        </w:tc>
        <w:tc>
          <w:tcPr>
            <w:tcW w:w="1766" w:type="dxa"/>
            <w:shd w:val="clear" w:color="auto" w:fill="auto"/>
          </w:tcPr>
          <w:p w14:paraId="0C12FD71" w14:textId="77777777" w:rsidR="00140203" w:rsidRPr="0027752B" w:rsidRDefault="00140203" w:rsidP="0027752B">
            <w:pPr>
              <w:spacing w:after="0" w:line="240" w:lineRule="auto"/>
            </w:pPr>
            <w:r w:rsidRPr="0027752B">
              <w:t>AOI tag</w:t>
            </w:r>
          </w:p>
        </w:tc>
        <w:tc>
          <w:tcPr>
            <w:tcW w:w="3356" w:type="dxa"/>
            <w:shd w:val="clear" w:color="auto" w:fill="auto"/>
          </w:tcPr>
          <w:p w14:paraId="4F9185FB" w14:textId="77777777" w:rsidR="00140203" w:rsidRPr="0027752B" w:rsidRDefault="00140203" w:rsidP="0027752B">
            <w:pPr>
              <w:spacing w:after="0" w:line="240" w:lineRule="auto"/>
            </w:pPr>
            <w:r w:rsidRPr="0027752B">
              <w:t>N/A</w:t>
            </w:r>
            <w:del w:id="4" w:author="Steve Cauduro" w:date="2020-03-18T12:57:00Z">
              <w:r w:rsidRPr="0027752B">
                <w:delText>p</w:delText>
              </w:r>
            </w:del>
          </w:p>
        </w:tc>
      </w:tr>
      <w:tr w:rsidR="00B64D5B" w:rsidRPr="0027752B" w14:paraId="692DB60F" w14:textId="77777777" w:rsidTr="0027752B">
        <w:tc>
          <w:tcPr>
            <w:tcW w:w="2256" w:type="dxa"/>
            <w:shd w:val="clear" w:color="auto" w:fill="auto"/>
          </w:tcPr>
          <w:p w14:paraId="1F7C28F7" w14:textId="77777777" w:rsidR="00140203" w:rsidRPr="0027752B" w:rsidRDefault="00140203" w:rsidP="0027752B">
            <w:pPr>
              <w:spacing w:after="0" w:line="240" w:lineRule="auto"/>
            </w:pPr>
            <w:r w:rsidRPr="0027752B">
              <w:t>Alarm_Sim_Enable</w:t>
            </w:r>
          </w:p>
        </w:tc>
        <w:tc>
          <w:tcPr>
            <w:tcW w:w="1414" w:type="dxa"/>
            <w:shd w:val="clear" w:color="auto" w:fill="auto"/>
          </w:tcPr>
          <w:p w14:paraId="793C3E3B" w14:textId="77777777" w:rsidR="00140203" w:rsidRPr="0027752B" w:rsidRDefault="00140203" w:rsidP="0027752B">
            <w:pPr>
              <w:spacing w:after="0" w:line="240" w:lineRule="auto"/>
            </w:pPr>
            <w:r w:rsidRPr="0027752B">
              <w:t>Mandatory</w:t>
            </w:r>
          </w:p>
        </w:tc>
        <w:tc>
          <w:tcPr>
            <w:tcW w:w="3736" w:type="dxa"/>
            <w:shd w:val="clear" w:color="auto" w:fill="auto"/>
          </w:tcPr>
          <w:p w14:paraId="172C479C" w14:textId="77777777" w:rsidR="00140203" w:rsidRPr="0027752B" w:rsidRDefault="00140203" w:rsidP="0027752B">
            <w:pPr>
              <w:spacing w:after="0" w:line="240" w:lineRule="auto"/>
              <w:rPr>
                <w:i/>
              </w:rPr>
            </w:pPr>
            <w:r w:rsidRPr="0027752B">
              <w:rPr>
                <w:i/>
              </w:rPr>
              <w:t>Tagname</w:t>
            </w:r>
            <w:r w:rsidRPr="0027752B">
              <w:t>.PB_SM</w:t>
            </w:r>
          </w:p>
        </w:tc>
        <w:tc>
          <w:tcPr>
            <w:tcW w:w="1766" w:type="dxa"/>
            <w:shd w:val="clear" w:color="auto" w:fill="auto"/>
          </w:tcPr>
          <w:p w14:paraId="18C3EDFC" w14:textId="77777777" w:rsidR="00140203" w:rsidRPr="0027752B" w:rsidRDefault="00140203" w:rsidP="0027752B">
            <w:pPr>
              <w:spacing w:after="0" w:line="240" w:lineRule="auto"/>
            </w:pPr>
            <w:r w:rsidRPr="0027752B">
              <w:t>Alarm Simulate PB</w:t>
            </w:r>
          </w:p>
        </w:tc>
        <w:tc>
          <w:tcPr>
            <w:tcW w:w="3356" w:type="dxa"/>
            <w:shd w:val="clear" w:color="auto" w:fill="auto"/>
          </w:tcPr>
          <w:p w14:paraId="2F8DACDF" w14:textId="77777777" w:rsidR="00140203" w:rsidRPr="0027752B" w:rsidRDefault="00140203" w:rsidP="0027752B">
            <w:pPr>
              <w:spacing w:after="0" w:line="240" w:lineRule="auto"/>
            </w:pPr>
            <w:r w:rsidRPr="0027752B">
              <w:t>N/A</w:t>
            </w:r>
            <w:del w:id="5" w:author="Steve Cauduro" w:date="2020-03-18T12:57:00Z">
              <w:r w:rsidRPr="0027752B">
                <w:delText>p</w:delText>
              </w:r>
            </w:del>
          </w:p>
        </w:tc>
      </w:tr>
      <w:tr w:rsidR="00B64D5B" w:rsidRPr="0027752B" w14:paraId="4B94C72A" w14:textId="77777777" w:rsidTr="0027752B">
        <w:tc>
          <w:tcPr>
            <w:tcW w:w="2256" w:type="dxa"/>
            <w:shd w:val="clear" w:color="auto" w:fill="auto"/>
          </w:tcPr>
          <w:p w14:paraId="19AE4F7E" w14:textId="77777777" w:rsidR="00140203" w:rsidRPr="0027752B" w:rsidRDefault="000030F6" w:rsidP="0027752B">
            <w:pPr>
              <w:spacing w:after="0" w:line="240" w:lineRule="auto"/>
            </w:pPr>
            <w:r w:rsidRPr="0027752B">
              <w:t>Raw</w:t>
            </w:r>
          </w:p>
        </w:tc>
        <w:tc>
          <w:tcPr>
            <w:tcW w:w="1414" w:type="dxa"/>
            <w:shd w:val="clear" w:color="auto" w:fill="auto"/>
          </w:tcPr>
          <w:p w14:paraId="4F2C59C8" w14:textId="77777777" w:rsidR="00140203" w:rsidRPr="0027752B" w:rsidRDefault="000030F6" w:rsidP="0027752B">
            <w:pPr>
              <w:spacing w:after="0" w:line="240" w:lineRule="auto"/>
            </w:pPr>
            <w:r w:rsidRPr="0027752B">
              <w:t>Mandatory</w:t>
            </w:r>
          </w:p>
        </w:tc>
        <w:tc>
          <w:tcPr>
            <w:tcW w:w="3736" w:type="dxa"/>
            <w:shd w:val="clear" w:color="auto" w:fill="auto"/>
          </w:tcPr>
          <w:p w14:paraId="737D32A8" w14:textId="77777777" w:rsidR="00140203" w:rsidRPr="0027752B" w:rsidRDefault="000030F6" w:rsidP="0027752B">
            <w:pPr>
              <w:spacing w:after="0" w:line="240" w:lineRule="auto"/>
            </w:pPr>
            <w:r w:rsidRPr="0027752B">
              <w:rPr>
                <w:i/>
              </w:rPr>
              <w:t>Tagname.</w:t>
            </w:r>
            <w:r w:rsidRPr="0027752B">
              <w:t>ADDON.Raw</w:t>
            </w:r>
          </w:p>
        </w:tc>
        <w:tc>
          <w:tcPr>
            <w:tcW w:w="1766" w:type="dxa"/>
            <w:shd w:val="clear" w:color="auto" w:fill="auto"/>
          </w:tcPr>
          <w:p w14:paraId="250D518A" w14:textId="77777777" w:rsidR="00140203" w:rsidRPr="0027752B" w:rsidRDefault="000030F6" w:rsidP="0027752B">
            <w:pPr>
              <w:spacing w:after="0" w:line="240" w:lineRule="auto"/>
            </w:pPr>
            <w:r w:rsidRPr="0027752B">
              <w:t>Raw Signal Value</w:t>
            </w:r>
          </w:p>
        </w:tc>
        <w:tc>
          <w:tcPr>
            <w:tcW w:w="3356" w:type="dxa"/>
            <w:shd w:val="clear" w:color="auto" w:fill="auto"/>
          </w:tcPr>
          <w:p w14:paraId="0AFDF460" w14:textId="77777777" w:rsidR="00140203" w:rsidRPr="0027752B" w:rsidRDefault="000030F6" w:rsidP="0027752B">
            <w:pPr>
              <w:spacing w:after="0" w:line="240" w:lineRule="auto"/>
            </w:pPr>
            <w:r w:rsidRPr="0027752B">
              <w:t>Mapped in AI_MAP routine</w:t>
            </w:r>
          </w:p>
        </w:tc>
      </w:tr>
      <w:tr w:rsidR="00B64D5B" w:rsidRPr="0027752B" w14:paraId="12A71F57" w14:textId="77777777" w:rsidTr="0027752B">
        <w:tc>
          <w:tcPr>
            <w:tcW w:w="2256" w:type="dxa"/>
            <w:shd w:val="clear" w:color="auto" w:fill="auto"/>
          </w:tcPr>
          <w:p w14:paraId="25A96A41" w14:textId="77777777" w:rsidR="000030F6" w:rsidRPr="0027752B" w:rsidRDefault="000030F6" w:rsidP="0027752B">
            <w:pPr>
              <w:spacing w:after="0" w:line="240" w:lineRule="auto"/>
            </w:pPr>
            <w:r w:rsidRPr="0027752B">
              <w:t>Minimum_Range</w:t>
            </w:r>
          </w:p>
        </w:tc>
        <w:tc>
          <w:tcPr>
            <w:tcW w:w="1414" w:type="dxa"/>
            <w:shd w:val="clear" w:color="auto" w:fill="auto"/>
          </w:tcPr>
          <w:p w14:paraId="6F5E0AD7" w14:textId="77777777" w:rsidR="000030F6" w:rsidRPr="0027752B" w:rsidRDefault="000030F6" w:rsidP="0027752B">
            <w:pPr>
              <w:spacing w:after="0" w:line="240" w:lineRule="auto"/>
            </w:pPr>
            <w:r w:rsidRPr="0027752B">
              <w:t>Mandatory</w:t>
            </w:r>
          </w:p>
        </w:tc>
        <w:tc>
          <w:tcPr>
            <w:tcW w:w="3736" w:type="dxa"/>
            <w:shd w:val="clear" w:color="auto" w:fill="auto"/>
          </w:tcPr>
          <w:p w14:paraId="05D2C209" w14:textId="77777777" w:rsidR="000030F6" w:rsidRPr="0027752B" w:rsidRDefault="000030F6" w:rsidP="0027752B">
            <w:pPr>
              <w:spacing w:after="0" w:line="240" w:lineRule="auto"/>
            </w:pPr>
            <w:r w:rsidRPr="0027752B">
              <w:t>SYS_AIT_RANGE_MIN</w:t>
            </w:r>
          </w:p>
        </w:tc>
        <w:tc>
          <w:tcPr>
            <w:tcW w:w="1766" w:type="dxa"/>
            <w:shd w:val="clear" w:color="auto" w:fill="auto"/>
          </w:tcPr>
          <w:p w14:paraId="016A845A" w14:textId="77777777" w:rsidR="000030F6" w:rsidRPr="0027752B" w:rsidRDefault="000030F6" w:rsidP="0027752B">
            <w:pPr>
              <w:spacing w:after="0" w:line="240" w:lineRule="auto"/>
            </w:pPr>
            <w:r w:rsidRPr="0027752B">
              <w:t>Raw Open Circuit Value</w:t>
            </w:r>
          </w:p>
        </w:tc>
        <w:tc>
          <w:tcPr>
            <w:tcW w:w="3356" w:type="dxa"/>
            <w:shd w:val="clear" w:color="auto" w:fill="auto"/>
          </w:tcPr>
          <w:p w14:paraId="6E642332" w14:textId="77777777" w:rsidR="000030F6" w:rsidRPr="0027752B" w:rsidRDefault="000030F6" w:rsidP="0027752B">
            <w:pPr>
              <w:spacing w:after="0" w:line="240" w:lineRule="auto"/>
            </w:pPr>
            <w:r w:rsidRPr="0027752B">
              <w:t>N/A</w:t>
            </w:r>
            <w:del w:id="6" w:author="Steve Cauduro" w:date="2020-03-18T12:57:00Z">
              <w:r w:rsidRPr="0027752B">
                <w:delText>p</w:delText>
              </w:r>
            </w:del>
          </w:p>
        </w:tc>
      </w:tr>
      <w:tr w:rsidR="00B64D5B" w:rsidRPr="0027752B" w14:paraId="65B5DD67" w14:textId="77777777" w:rsidTr="0027752B">
        <w:tc>
          <w:tcPr>
            <w:tcW w:w="2256" w:type="dxa"/>
            <w:shd w:val="clear" w:color="auto" w:fill="auto"/>
          </w:tcPr>
          <w:p w14:paraId="306A1A75" w14:textId="77777777" w:rsidR="000030F6" w:rsidRPr="0027752B" w:rsidRDefault="000030F6" w:rsidP="0027752B">
            <w:pPr>
              <w:spacing w:after="0" w:line="240" w:lineRule="auto"/>
            </w:pPr>
            <w:r w:rsidRPr="0027752B">
              <w:t>Maximum_Range</w:t>
            </w:r>
          </w:p>
        </w:tc>
        <w:tc>
          <w:tcPr>
            <w:tcW w:w="1414" w:type="dxa"/>
            <w:shd w:val="clear" w:color="auto" w:fill="auto"/>
          </w:tcPr>
          <w:p w14:paraId="7185C9C6" w14:textId="77777777" w:rsidR="000030F6" w:rsidRPr="0027752B" w:rsidRDefault="000030F6" w:rsidP="0027752B">
            <w:pPr>
              <w:spacing w:after="0" w:line="240" w:lineRule="auto"/>
            </w:pPr>
            <w:r w:rsidRPr="0027752B">
              <w:t>Mandatory</w:t>
            </w:r>
          </w:p>
        </w:tc>
        <w:tc>
          <w:tcPr>
            <w:tcW w:w="3736" w:type="dxa"/>
            <w:shd w:val="clear" w:color="auto" w:fill="auto"/>
          </w:tcPr>
          <w:p w14:paraId="349AB7E0" w14:textId="77777777" w:rsidR="000030F6" w:rsidRPr="0027752B" w:rsidRDefault="000030F6" w:rsidP="0027752B">
            <w:pPr>
              <w:spacing w:after="0" w:line="240" w:lineRule="auto"/>
            </w:pPr>
            <w:r w:rsidRPr="0027752B">
              <w:t>SYS_AIT_RANGE_MAX</w:t>
            </w:r>
          </w:p>
        </w:tc>
        <w:tc>
          <w:tcPr>
            <w:tcW w:w="1766" w:type="dxa"/>
            <w:shd w:val="clear" w:color="auto" w:fill="auto"/>
          </w:tcPr>
          <w:p w14:paraId="2E8CEB76" w14:textId="77777777" w:rsidR="000030F6" w:rsidRPr="0027752B" w:rsidRDefault="000030F6" w:rsidP="0027752B">
            <w:pPr>
              <w:spacing w:after="0" w:line="240" w:lineRule="auto"/>
            </w:pPr>
            <w:r w:rsidRPr="0027752B">
              <w:t>Raw Short Circuit Value</w:t>
            </w:r>
          </w:p>
        </w:tc>
        <w:tc>
          <w:tcPr>
            <w:tcW w:w="3356" w:type="dxa"/>
            <w:shd w:val="clear" w:color="auto" w:fill="auto"/>
          </w:tcPr>
          <w:p w14:paraId="6F31D499" w14:textId="77777777" w:rsidR="000030F6" w:rsidRPr="0027752B" w:rsidRDefault="000030F6" w:rsidP="0027752B">
            <w:pPr>
              <w:spacing w:after="0" w:line="240" w:lineRule="auto"/>
            </w:pPr>
            <w:del w:id="7" w:author="Steve Cauduro" w:date="2020-03-18T12:57:00Z">
              <w:r w:rsidRPr="0027752B">
                <w:delText>N/Ap</w:delText>
              </w:r>
            </w:del>
            <w:ins w:id="8" w:author="Steve Cauduro" w:date="2020-03-18T12:57:00Z">
              <w:r w:rsidR="00AE7790" w:rsidRPr="0027752B">
                <w:t>N/A</w:t>
              </w:r>
            </w:ins>
          </w:p>
        </w:tc>
      </w:tr>
      <w:tr w:rsidR="00AA58C7" w:rsidRPr="0027752B" w14:paraId="3AD20DC5" w14:textId="77777777" w:rsidTr="0027752B">
        <w:tc>
          <w:tcPr>
            <w:tcW w:w="2256" w:type="dxa"/>
            <w:shd w:val="clear" w:color="auto" w:fill="auto"/>
          </w:tcPr>
          <w:p w14:paraId="0CFBA0F2" w14:textId="77777777" w:rsidR="000030F6" w:rsidRPr="0027752B" w:rsidRDefault="000030F6" w:rsidP="0027752B">
            <w:pPr>
              <w:spacing w:after="0" w:line="240" w:lineRule="auto"/>
            </w:pPr>
            <w:r w:rsidRPr="0027752B">
              <w:t>Minimum_Raw</w:t>
            </w:r>
          </w:p>
        </w:tc>
        <w:tc>
          <w:tcPr>
            <w:tcW w:w="1414" w:type="dxa"/>
            <w:shd w:val="clear" w:color="auto" w:fill="auto"/>
          </w:tcPr>
          <w:p w14:paraId="2C5A264D" w14:textId="77777777" w:rsidR="000030F6" w:rsidRPr="0027752B" w:rsidRDefault="000030F6" w:rsidP="0027752B">
            <w:pPr>
              <w:spacing w:after="0" w:line="240" w:lineRule="auto"/>
            </w:pPr>
            <w:r w:rsidRPr="0027752B">
              <w:t>Mandatory</w:t>
            </w:r>
          </w:p>
        </w:tc>
        <w:tc>
          <w:tcPr>
            <w:tcW w:w="3736" w:type="dxa"/>
            <w:shd w:val="clear" w:color="auto" w:fill="auto"/>
          </w:tcPr>
          <w:p w14:paraId="197C2F44" w14:textId="77777777" w:rsidR="000030F6" w:rsidRPr="0027752B" w:rsidRDefault="000030F6" w:rsidP="0027752B">
            <w:pPr>
              <w:spacing w:after="0" w:line="240" w:lineRule="auto"/>
            </w:pPr>
            <w:r w:rsidRPr="0027752B">
              <w:t>SYS_AIT_RAW_MIN</w:t>
            </w:r>
          </w:p>
        </w:tc>
        <w:tc>
          <w:tcPr>
            <w:tcW w:w="1766" w:type="dxa"/>
            <w:shd w:val="clear" w:color="auto" w:fill="auto"/>
          </w:tcPr>
          <w:p w14:paraId="4C2E0EA2" w14:textId="77777777" w:rsidR="000030F6" w:rsidRPr="0027752B" w:rsidRDefault="00B752CF" w:rsidP="0027752B">
            <w:pPr>
              <w:spacing w:after="0" w:line="240" w:lineRule="auto"/>
            </w:pPr>
            <w:r w:rsidRPr="0027752B">
              <w:t xml:space="preserve">Raw </w:t>
            </w:r>
            <w:r w:rsidR="000030F6" w:rsidRPr="0027752B">
              <w:t>4mA Value</w:t>
            </w:r>
          </w:p>
        </w:tc>
        <w:tc>
          <w:tcPr>
            <w:tcW w:w="3356" w:type="dxa"/>
            <w:shd w:val="clear" w:color="auto" w:fill="auto"/>
          </w:tcPr>
          <w:p w14:paraId="1DF428E8" w14:textId="77777777" w:rsidR="000030F6" w:rsidRPr="0027752B" w:rsidRDefault="000030F6" w:rsidP="0027752B">
            <w:pPr>
              <w:spacing w:after="0" w:line="240" w:lineRule="auto"/>
            </w:pPr>
            <w:del w:id="9" w:author="Steve Cauduro" w:date="2020-03-18T12:57:00Z">
              <w:r w:rsidRPr="0027752B">
                <w:delText>N/Ap</w:delText>
              </w:r>
            </w:del>
            <w:ins w:id="10" w:author="Steve Cauduro" w:date="2020-03-18T12:57:00Z">
              <w:r w:rsidR="00AE7790" w:rsidRPr="0027752B">
                <w:t>N/A</w:t>
              </w:r>
            </w:ins>
          </w:p>
        </w:tc>
      </w:tr>
      <w:tr w:rsidR="00AA58C7" w:rsidRPr="0027752B" w14:paraId="6A14FF12" w14:textId="77777777" w:rsidTr="0027752B">
        <w:tc>
          <w:tcPr>
            <w:tcW w:w="2256" w:type="dxa"/>
            <w:shd w:val="clear" w:color="auto" w:fill="auto"/>
          </w:tcPr>
          <w:p w14:paraId="27670EF7" w14:textId="77777777" w:rsidR="000030F6" w:rsidRPr="0027752B" w:rsidRDefault="000030F6" w:rsidP="0027752B">
            <w:pPr>
              <w:spacing w:after="0" w:line="240" w:lineRule="auto"/>
            </w:pPr>
            <w:r w:rsidRPr="0027752B">
              <w:t>Maximum_Raw</w:t>
            </w:r>
          </w:p>
        </w:tc>
        <w:tc>
          <w:tcPr>
            <w:tcW w:w="1414" w:type="dxa"/>
            <w:shd w:val="clear" w:color="auto" w:fill="auto"/>
          </w:tcPr>
          <w:p w14:paraId="37B5EFC0" w14:textId="77777777" w:rsidR="000030F6" w:rsidRPr="0027752B" w:rsidRDefault="000030F6" w:rsidP="0027752B">
            <w:pPr>
              <w:spacing w:after="0" w:line="240" w:lineRule="auto"/>
            </w:pPr>
            <w:r w:rsidRPr="0027752B">
              <w:t>Mandatory</w:t>
            </w:r>
          </w:p>
        </w:tc>
        <w:tc>
          <w:tcPr>
            <w:tcW w:w="3736" w:type="dxa"/>
            <w:shd w:val="clear" w:color="auto" w:fill="auto"/>
          </w:tcPr>
          <w:p w14:paraId="59BB604E" w14:textId="77777777" w:rsidR="000030F6" w:rsidRPr="0027752B" w:rsidRDefault="000030F6" w:rsidP="0027752B">
            <w:pPr>
              <w:spacing w:after="0" w:line="240" w:lineRule="auto"/>
            </w:pPr>
            <w:r w:rsidRPr="0027752B">
              <w:t>SYS_AIT_RAW_MAX</w:t>
            </w:r>
          </w:p>
        </w:tc>
        <w:tc>
          <w:tcPr>
            <w:tcW w:w="1766" w:type="dxa"/>
            <w:shd w:val="clear" w:color="auto" w:fill="auto"/>
          </w:tcPr>
          <w:p w14:paraId="046A7C16" w14:textId="77777777" w:rsidR="000030F6" w:rsidRPr="0027752B" w:rsidRDefault="000030F6" w:rsidP="0027752B">
            <w:pPr>
              <w:spacing w:after="0" w:line="240" w:lineRule="auto"/>
            </w:pPr>
            <w:r w:rsidRPr="0027752B">
              <w:t>Raw 20 mA value</w:t>
            </w:r>
          </w:p>
        </w:tc>
        <w:tc>
          <w:tcPr>
            <w:tcW w:w="3356" w:type="dxa"/>
            <w:shd w:val="clear" w:color="auto" w:fill="auto"/>
          </w:tcPr>
          <w:p w14:paraId="0427131D" w14:textId="77777777" w:rsidR="000030F6" w:rsidRPr="0027752B" w:rsidRDefault="000030F6" w:rsidP="0027752B">
            <w:pPr>
              <w:spacing w:after="0" w:line="240" w:lineRule="auto"/>
            </w:pPr>
            <w:del w:id="11" w:author="Steve Cauduro" w:date="2020-03-18T12:57:00Z">
              <w:r w:rsidRPr="0027752B">
                <w:delText>N/Ap</w:delText>
              </w:r>
            </w:del>
            <w:ins w:id="12" w:author="Steve Cauduro" w:date="2020-03-18T12:57:00Z">
              <w:r w:rsidR="00AE7790" w:rsidRPr="0027752B">
                <w:t>N/A</w:t>
              </w:r>
            </w:ins>
          </w:p>
        </w:tc>
      </w:tr>
      <w:tr w:rsidR="00B64D5B" w:rsidRPr="0027752B" w14:paraId="19ED0C7C" w14:textId="77777777" w:rsidTr="0027752B">
        <w:tc>
          <w:tcPr>
            <w:tcW w:w="2256" w:type="dxa"/>
            <w:shd w:val="clear" w:color="auto" w:fill="auto"/>
          </w:tcPr>
          <w:p w14:paraId="428A56F1" w14:textId="77777777" w:rsidR="000030F6" w:rsidRPr="0027752B" w:rsidRDefault="000030F6" w:rsidP="0027752B">
            <w:pPr>
              <w:spacing w:after="0" w:line="240" w:lineRule="auto"/>
            </w:pPr>
            <w:r w:rsidRPr="0027752B">
              <w:t>Minimum_Engineering</w:t>
            </w:r>
          </w:p>
        </w:tc>
        <w:tc>
          <w:tcPr>
            <w:tcW w:w="1414" w:type="dxa"/>
            <w:shd w:val="clear" w:color="auto" w:fill="auto"/>
          </w:tcPr>
          <w:p w14:paraId="503629A0" w14:textId="77777777" w:rsidR="000030F6" w:rsidRPr="0027752B" w:rsidRDefault="000030F6" w:rsidP="0027752B">
            <w:pPr>
              <w:spacing w:after="0" w:line="240" w:lineRule="auto"/>
            </w:pPr>
            <w:r w:rsidRPr="0027752B">
              <w:t>Mandatory</w:t>
            </w:r>
          </w:p>
        </w:tc>
        <w:tc>
          <w:tcPr>
            <w:tcW w:w="3736" w:type="dxa"/>
            <w:shd w:val="clear" w:color="auto" w:fill="auto"/>
          </w:tcPr>
          <w:p w14:paraId="48E7C34E" w14:textId="77777777" w:rsidR="000030F6" w:rsidRPr="0027752B" w:rsidRDefault="000030F6" w:rsidP="0027752B">
            <w:pPr>
              <w:spacing w:after="0" w:line="240" w:lineRule="auto"/>
            </w:pPr>
            <w:r w:rsidRPr="0027752B">
              <w:rPr>
                <w:i/>
              </w:rPr>
              <w:t>Tagname</w:t>
            </w:r>
            <w:r w:rsidRPr="0027752B">
              <w:t>.AO_EM</w:t>
            </w:r>
          </w:p>
        </w:tc>
        <w:tc>
          <w:tcPr>
            <w:tcW w:w="1766" w:type="dxa"/>
            <w:shd w:val="clear" w:color="auto" w:fill="auto"/>
          </w:tcPr>
          <w:p w14:paraId="7E3C5B8D" w14:textId="77777777" w:rsidR="000030F6" w:rsidRPr="0027752B" w:rsidRDefault="000030F6" w:rsidP="0027752B">
            <w:pPr>
              <w:spacing w:after="0" w:line="240" w:lineRule="auto"/>
            </w:pPr>
            <w:r w:rsidRPr="0027752B">
              <w:t>Engineering 4 mA Value</w:t>
            </w:r>
          </w:p>
        </w:tc>
        <w:tc>
          <w:tcPr>
            <w:tcW w:w="3356" w:type="dxa"/>
            <w:shd w:val="clear" w:color="auto" w:fill="auto"/>
          </w:tcPr>
          <w:p w14:paraId="6C9136B7" w14:textId="77777777" w:rsidR="000030F6" w:rsidRPr="0027752B" w:rsidRDefault="000030F6" w:rsidP="0027752B">
            <w:pPr>
              <w:spacing w:after="0" w:line="240" w:lineRule="auto"/>
            </w:pPr>
            <w:del w:id="13" w:author="Steve Cauduro" w:date="2020-03-18T12:57:00Z">
              <w:r w:rsidRPr="0027752B">
                <w:delText>N/Ap</w:delText>
              </w:r>
            </w:del>
            <w:ins w:id="14" w:author="Steve Cauduro" w:date="2020-03-18T12:57:00Z">
              <w:r w:rsidR="00AE7790" w:rsidRPr="0027752B">
                <w:t>N/A</w:t>
              </w:r>
            </w:ins>
          </w:p>
        </w:tc>
      </w:tr>
      <w:tr w:rsidR="000030F6" w:rsidRPr="0027752B" w14:paraId="0E30F3D8" w14:textId="77777777" w:rsidTr="0027752B">
        <w:tc>
          <w:tcPr>
            <w:tcW w:w="2256" w:type="dxa"/>
            <w:shd w:val="clear" w:color="auto" w:fill="auto"/>
          </w:tcPr>
          <w:p w14:paraId="3604AA38" w14:textId="77777777" w:rsidR="000030F6" w:rsidRPr="0027752B" w:rsidRDefault="000030F6" w:rsidP="0027752B">
            <w:pPr>
              <w:spacing w:after="0" w:line="240" w:lineRule="auto"/>
            </w:pPr>
            <w:r w:rsidRPr="0027752B">
              <w:t>Maximum_ Engineering</w:t>
            </w:r>
          </w:p>
        </w:tc>
        <w:tc>
          <w:tcPr>
            <w:tcW w:w="1414" w:type="dxa"/>
            <w:shd w:val="clear" w:color="auto" w:fill="auto"/>
          </w:tcPr>
          <w:p w14:paraId="6C02F085" w14:textId="77777777" w:rsidR="000030F6" w:rsidRPr="0027752B" w:rsidRDefault="000030F6" w:rsidP="0027752B">
            <w:pPr>
              <w:spacing w:after="0" w:line="240" w:lineRule="auto"/>
            </w:pPr>
            <w:r w:rsidRPr="0027752B">
              <w:t>Mandatory</w:t>
            </w:r>
          </w:p>
        </w:tc>
        <w:tc>
          <w:tcPr>
            <w:tcW w:w="3736" w:type="dxa"/>
            <w:shd w:val="clear" w:color="auto" w:fill="auto"/>
          </w:tcPr>
          <w:p w14:paraId="47D217C6" w14:textId="77777777" w:rsidR="000030F6" w:rsidRPr="0027752B" w:rsidRDefault="000030F6" w:rsidP="0027752B">
            <w:pPr>
              <w:spacing w:after="0" w:line="240" w:lineRule="auto"/>
            </w:pPr>
            <w:r w:rsidRPr="0027752B">
              <w:rPr>
                <w:i/>
              </w:rPr>
              <w:t>Tagname</w:t>
            </w:r>
            <w:r w:rsidRPr="0027752B">
              <w:t>.AO_XM</w:t>
            </w:r>
          </w:p>
        </w:tc>
        <w:tc>
          <w:tcPr>
            <w:tcW w:w="1766" w:type="dxa"/>
            <w:shd w:val="clear" w:color="auto" w:fill="auto"/>
          </w:tcPr>
          <w:p w14:paraId="61E6F1B3" w14:textId="77777777" w:rsidR="000030F6" w:rsidRPr="0027752B" w:rsidRDefault="000030F6" w:rsidP="0027752B">
            <w:pPr>
              <w:spacing w:after="0" w:line="240" w:lineRule="auto"/>
            </w:pPr>
            <w:r w:rsidRPr="0027752B">
              <w:t>Engineering 20 mA Value</w:t>
            </w:r>
          </w:p>
        </w:tc>
        <w:tc>
          <w:tcPr>
            <w:tcW w:w="3356" w:type="dxa"/>
            <w:shd w:val="clear" w:color="auto" w:fill="auto"/>
          </w:tcPr>
          <w:p w14:paraId="73D35A02" w14:textId="77777777" w:rsidR="000030F6" w:rsidRPr="0027752B" w:rsidRDefault="000030F6" w:rsidP="0027752B">
            <w:pPr>
              <w:spacing w:after="0" w:line="240" w:lineRule="auto"/>
            </w:pPr>
            <w:del w:id="15" w:author="Steve Cauduro" w:date="2020-03-18T12:57:00Z">
              <w:r w:rsidRPr="0027752B">
                <w:delText>N/Ap</w:delText>
              </w:r>
            </w:del>
            <w:ins w:id="16" w:author="Steve Cauduro" w:date="2020-03-18T12:57:00Z">
              <w:r w:rsidR="00AE7790" w:rsidRPr="0027752B">
                <w:t>N/A</w:t>
              </w:r>
            </w:ins>
          </w:p>
        </w:tc>
      </w:tr>
      <w:tr w:rsidR="005B44FE" w:rsidRPr="0027752B" w14:paraId="4DA55077" w14:textId="77777777" w:rsidTr="0027752B">
        <w:tc>
          <w:tcPr>
            <w:tcW w:w="2256" w:type="dxa"/>
            <w:shd w:val="clear" w:color="auto" w:fill="auto"/>
          </w:tcPr>
          <w:p w14:paraId="0707555A" w14:textId="77777777" w:rsidR="005B44FE" w:rsidRPr="0027752B" w:rsidRDefault="005B44FE" w:rsidP="0027752B">
            <w:pPr>
              <w:spacing w:after="0" w:line="240" w:lineRule="auto"/>
            </w:pPr>
            <w:r w:rsidRPr="0027752B">
              <w:t>Safe_State</w:t>
            </w:r>
          </w:p>
        </w:tc>
        <w:tc>
          <w:tcPr>
            <w:tcW w:w="1414" w:type="dxa"/>
            <w:shd w:val="clear" w:color="auto" w:fill="auto"/>
          </w:tcPr>
          <w:p w14:paraId="3F6213CB" w14:textId="77777777" w:rsidR="005B44FE" w:rsidRPr="0027752B" w:rsidRDefault="005B44FE" w:rsidP="0027752B">
            <w:pPr>
              <w:spacing w:after="0" w:line="240" w:lineRule="auto"/>
            </w:pPr>
            <w:r w:rsidRPr="0027752B">
              <w:t>Optional</w:t>
            </w:r>
          </w:p>
        </w:tc>
        <w:tc>
          <w:tcPr>
            <w:tcW w:w="3736" w:type="dxa"/>
            <w:shd w:val="clear" w:color="auto" w:fill="auto"/>
          </w:tcPr>
          <w:p w14:paraId="309E3222" w14:textId="77777777" w:rsidR="005B44FE" w:rsidRPr="0027752B" w:rsidRDefault="005B44FE" w:rsidP="0027752B">
            <w:pPr>
              <w:spacing w:after="0" w:line="240" w:lineRule="auto"/>
              <w:rPr>
                <w:i/>
              </w:rPr>
            </w:pPr>
            <w:r w:rsidRPr="0027752B">
              <w:rPr>
                <w:i/>
              </w:rPr>
              <w:t>Tagname.</w:t>
            </w:r>
            <w:r w:rsidRPr="0027752B">
              <w:t>ADDON.Safe_State</w:t>
            </w:r>
          </w:p>
        </w:tc>
        <w:tc>
          <w:tcPr>
            <w:tcW w:w="1766" w:type="dxa"/>
            <w:shd w:val="clear" w:color="auto" w:fill="auto"/>
          </w:tcPr>
          <w:p w14:paraId="3FF5FE98" w14:textId="77777777" w:rsidR="005B44FE" w:rsidRPr="0027752B" w:rsidRDefault="005B44FE" w:rsidP="0027752B">
            <w:pPr>
              <w:spacing w:after="0" w:line="240" w:lineRule="auto"/>
            </w:pPr>
            <w:r w:rsidRPr="0027752B">
              <w:t>Scaled value to use in the event of device not on Scan</w:t>
            </w:r>
          </w:p>
        </w:tc>
        <w:tc>
          <w:tcPr>
            <w:tcW w:w="3356" w:type="dxa"/>
            <w:shd w:val="clear" w:color="auto" w:fill="auto"/>
          </w:tcPr>
          <w:p w14:paraId="5B34E88E" w14:textId="77777777" w:rsidR="005B44FE" w:rsidRPr="0027752B" w:rsidRDefault="005B44FE" w:rsidP="0027752B">
            <w:pPr>
              <w:spacing w:after="0" w:line="240" w:lineRule="auto"/>
            </w:pPr>
            <w:r w:rsidRPr="0027752B">
              <w:t>0 = Minimum_Engineering Value used</w:t>
            </w:r>
          </w:p>
          <w:p w14:paraId="17CA798A" w14:textId="77777777" w:rsidR="005B44FE" w:rsidRPr="0027752B" w:rsidRDefault="005B44FE" w:rsidP="0027752B">
            <w:pPr>
              <w:spacing w:after="0" w:line="240" w:lineRule="auto"/>
            </w:pPr>
            <w:r w:rsidRPr="0027752B">
              <w:t>1=Maximum_Engineering Value used</w:t>
            </w:r>
          </w:p>
        </w:tc>
      </w:tr>
      <w:tr w:rsidR="000030F6" w:rsidRPr="0027752B" w14:paraId="79BDB0D0" w14:textId="77777777" w:rsidTr="0027752B">
        <w:tc>
          <w:tcPr>
            <w:tcW w:w="2256" w:type="dxa"/>
            <w:shd w:val="clear" w:color="auto" w:fill="auto"/>
          </w:tcPr>
          <w:p w14:paraId="5A0CBAF2" w14:textId="77777777" w:rsidR="000030F6" w:rsidRPr="0027752B" w:rsidRDefault="000030F6" w:rsidP="0027752B">
            <w:pPr>
              <w:spacing w:after="0" w:line="240" w:lineRule="auto"/>
            </w:pPr>
            <w:r w:rsidRPr="0027752B">
              <w:t>Scaled_CV_Value</w:t>
            </w:r>
          </w:p>
        </w:tc>
        <w:tc>
          <w:tcPr>
            <w:tcW w:w="1414" w:type="dxa"/>
            <w:shd w:val="clear" w:color="auto" w:fill="auto"/>
          </w:tcPr>
          <w:p w14:paraId="356CCE53" w14:textId="77777777" w:rsidR="000030F6" w:rsidRPr="0027752B" w:rsidRDefault="000030F6" w:rsidP="0027752B">
            <w:pPr>
              <w:spacing w:after="0" w:line="240" w:lineRule="auto"/>
            </w:pPr>
            <w:r w:rsidRPr="0027752B">
              <w:t>Mandatory</w:t>
            </w:r>
          </w:p>
        </w:tc>
        <w:tc>
          <w:tcPr>
            <w:tcW w:w="3736" w:type="dxa"/>
            <w:shd w:val="clear" w:color="auto" w:fill="auto"/>
          </w:tcPr>
          <w:p w14:paraId="2A341C06" w14:textId="77777777" w:rsidR="000030F6" w:rsidRPr="0027752B" w:rsidRDefault="000030F6" w:rsidP="0027752B">
            <w:pPr>
              <w:spacing w:after="0" w:line="240" w:lineRule="auto"/>
            </w:pPr>
            <w:r w:rsidRPr="0027752B">
              <w:rPr>
                <w:i/>
              </w:rPr>
              <w:t>Tagname</w:t>
            </w:r>
            <w:r w:rsidRPr="0027752B">
              <w:t>.AI_CV</w:t>
            </w:r>
          </w:p>
        </w:tc>
        <w:tc>
          <w:tcPr>
            <w:tcW w:w="1766" w:type="dxa"/>
            <w:shd w:val="clear" w:color="auto" w:fill="auto"/>
          </w:tcPr>
          <w:p w14:paraId="2C23CBCD" w14:textId="77777777" w:rsidR="000030F6" w:rsidRPr="0027752B" w:rsidRDefault="000030F6" w:rsidP="0027752B">
            <w:pPr>
              <w:spacing w:after="0" w:line="240" w:lineRule="auto"/>
            </w:pPr>
            <w:r w:rsidRPr="0027752B">
              <w:t>Scaled Engineering Value</w:t>
            </w:r>
          </w:p>
        </w:tc>
        <w:tc>
          <w:tcPr>
            <w:tcW w:w="3356" w:type="dxa"/>
            <w:shd w:val="clear" w:color="auto" w:fill="auto"/>
          </w:tcPr>
          <w:p w14:paraId="744E4518" w14:textId="77777777" w:rsidR="000030F6" w:rsidRPr="0027752B" w:rsidRDefault="000030F6" w:rsidP="0027752B">
            <w:pPr>
              <w:spacing w:after="0" w:line="240" w:lineRule="auto"/>
            </w:pPr>
            <w:del w:id="17" w:author="Steve Cauduro" w:date="2020-03-18T12:57:00Z">
              <w:r w:rsidRPr="0027752B">
                <w:delText>N/Ap</w:delText>
              </w:r>
            </w:del>
            <w:ins w:id="18" w:author="Steve Cauduro" w:date="2020-03-18T12:57:00Z">
              <w:r w:rsidR="00AE7790" w:rsidRPr="0027752B">
                <w:t>N/A</w:t>
              </w:r>
            </w:ins>
          </w:p>
        </w:tc>
      </w:tr>
      <w:tr w:rsidR="000030F6" w:rsidRPr="0027752B" w14:paraId="7D134305" w14:textId="77777777" w:rsidTr="0027752B">
        <w:tc>
          <w:tcPr>
            <w:tcW w:w="2256" w:type="dxa"/>
            <w:shd w:val="clear" w:color="auto" w:fill="auto"/>
          </w:tcPr>
          <w:p w14:paraId="7D350894" w14:textId="77777777" w:rsidR="000030F6" w:rsidRPr="0027752B" w:rsidRDefault="000030F6" w:rsidP="0027752B">
            <w:pPr>
              <w:spacing w:after="0" w:line="240" w:lineRule="auto"/>
            </w:pPr>
            <w:r w:rsidRPr="0027752B">
              <w:t>Signal_Error_Enable</w:t>
            </w:r>
          </w:p>
        </w:tc>
        <w:tc>
          <w:tcPr>
            <w:tcW w:w="1414" w:type="dxa"/>
            <w:shd w:val="clear" w:color="auto" w:fill="auto"/>
          </w:tcPr>
          <w:p w14:paraId="7697210E" w14:textId="77777777" w:rsidR="000030F6" w:rsidRPr="0027752B" w:rsidRDefault="000030F6" w:rsidP="0027752B">
            <w:pPr>
              <w:spacing w:after="0" w:line="240" w:lineRule="auto"/>
            </w:pPr>
            <w:r w:rsidRPr="0027752B">
              <w:t>Mandatory</w:t>
            </w:r>
          </w:p>
        </w:tc>
        <w:tc>
          <w:tcPr>
            <w:tcW w:w="3736" w:type="dxa"/>
            <w:shd w:val="clear" w:color="auto" w:fill="auto"/>
          </w:tcPr>
          <w:p w14:paraId="1EDC09B4" w14:textId="77777777" w:rsidR="000030F6" w:rsidRPr="0027752B" w:rsidRDefault="000030F6" w:rsidP="0027752B">
            <w:pPr>
              <w:spacing w:after="0" w:line="240" w:lineRule="auto"/>
              <w:rPr>
                <w:i/>
              </w:rPr>
            </w:pPr>
            <w:r w:rsidRPr="0027752B">
              <w:rPr>
                <w:i/>
              </w:rPr>
              <w:t>Tagname.</w:t>
            </w:r>
            <w:r w:rsidRPr="0027752B">
              <w:t>PB_ER</w:t>
            </w:r>
          </w:p>
        </w:tc>
        <w:tc>
          <w:tcPr>
            <w:tcW w:w="1766" w:type="dxa"/>
            <w:shd w:val="clear" w:color="auto" w:fill="auto"/>
          </w:tcPr>
          <w:p w14:paraId="7A6CFC5A" w14:textId="77777777" w:rsidR="000030F6" w:rsidRPr="0027752B" w:rsidRDefault="000030F6" w:rsidP="0027752B">
            <w:pPr>
              <w:spacing w:after="0" w:line="240" w:lineRule="auto"/>
            </w:pPr>
            <w:r w:rsidRPr="0027752B">
              <w:t>Signal Error Alarm Enable UDT</w:t>
            </w:r>
          </w:p>
        </w:tc>
        <w:tc>
          <w:tcPr>
            <w:tcW w:w="3356" w:type="dxa"/>
            <w:shd w:val="clear" w:color="auto" w:fill="auto"/>
          </w:tcPr>
          <w:p w14:paraId="421A1137" w14:textId="77777777" w:rsidR="000030F6" w:rsidRPr="0027752B" w:rsidRDefault="000030F6" w:rsidP="0027752B">
            <w:pPr>
              <w:spacing w:after="0" w:line="240" w:lineRule="auto"/>
            </w:pPr>
            <w:del w:id="19" w:author="Steve Cauduro" w:date="2020-03-18T12:57:00Z">
              <w:r w:rsidRPr="0027752B">
                <w:delText>N/Ap</w:delText>
              </w:r>
            </w:del>
            <w:ins w:id="20" w:author="Steve Cauduro" w:date="2020-03-18T12:57:00Z">
              <w:r w:rsidR="00AE7790" w:rsidRPr="0027752B">
                <w:t>N/A</w:t>
              </w:r>
            </w:ins>
          </w:p>
        </w:tc>
      </w:tr>
      <w:tr w:rsidR="005B44FE" w:rsidRPr="0027752B" w14:paraId="27090BC9" w14:textId="77777777" w:rsidTr="0027752B">
        <w:tc>
          <w:tcPr>
            <w:tcW w:w="2256" w:type="dxa"/>
            <w:shd w:val="clear" w:color="auto" w:fill="auto"/>
          </w:tcPr>
          <w:p w14:paraId="66FF0110" w14:textId="77777777" w:rsidR="005B44FE" w:rsidRPr="0027752B" w:rsidRDefault="005B44FE" w:rsidP="0027752B">
            <w:pPr>
              <w:spacing w:after="0" w:line="240" w:lineRule="auto"/>
            </w:pPr>
            <w:r w:rsidRPr="0027752B">
              <w:t>Signal_Error_Seal</w:t>
            </w:r>
          </w:p>
        </w:tc>
        <w:tc>
          <w:tcPr>
            <w:tcW w:w="1414" w:type="dxa"/>
            <w:shd w:val="clear" w:color="auto" w:fill="auto"/>
          </w:tcPr>
          <w:p w14:paraId="5FD8B287" w14:textId="77777777" w:rsidR="005B44FE" w:rsidRPr="0027752B" w:rsidRDefault="005B44FE" w:rsidP="0027752B">
            <w:pPr>
              <w:spacing w:after="0" w:line="240" w:lineRule="auto"/>
            </w:pPr>
            <w:r w:rsidRPr="0027752B">
              <w:t>Optional</w:t>
            </w:r>
          </w:p>
        </w:tc>
        <w:tc>
          <w:tcPr>
            <w:tcW w:w="3736" w:type="dxa"/>
            <w:shd w:val="clear" w:color="auto" w:fill="auto"/>
          </w:tcPr>
          <w:p w14:paraId="1745DE94" w14:textId="77777777" w:rsidR="005B44FE" w:rsidRPr="0027752B" w:rsidRDefault="005B44FE" w:rsidP="0027752B">
            <w:pPr>
              <w:spacing w:after="0" w:line="240" w:lineRule="auto"/>
            </w:pPr>
            <w:r w:rsidRPr="0027752B">
              <w:rPr>
                <w:i/>
              </w:rPr>
              <w:t>Tagname.</w:t>
            </w:r>
            <w:r w:rsidRPr="0027752B">
              <w:t>ADDON.Signal_Error_Seal</w:t>
            </w:r>
          </w:p>
        </w:tc>
        <w:tc>
          <w:tcPr>
            <w:tcW w:w="1766" w:type="dxa"/>
            <w:shd w:val="clear" w:color="auto" w:fill="auto"/>
          </w:tcPr>
          <w:p w14:paraId="6E789F11" w14:textId="77777777" w:rsidR="005B44FE" w:rsidRPr="0027752B" w:rsidRDefault="005B44FE" w:rsidP="0027752B">
            <w:pPr>
              <w:spacing w:after="0" w:line="240" w:lineRule="auto"/>
            </w:pPr>
            <w:r w:rsidRPr="0027752B">
              <w:t xml:space="preserve">Signal Error Seal-in </w:t>
            </w:r>
            <w:del w:id="21" w:author="Steve Cauduro" w:date="2020-03-18T12:57:00Z">
              <w:r w:rsidRPr="0027752B">
                <w:delText>Confuration</w:delText>
              </w:r>
            </w:del>
            <w:ins w:id="22" w:author="Steve Cauduro" w:date="2020-03-18T12:57:00Z">
              <w:r w:rsidR="00AE7790" w:rsidRPr="0027752B">
                <w:t>Configuration</w:t>
              </w:r>
            </w:ins>
          </w:p>
        </w:tc>
        <w:tc>
          <w:tcPr>
            <w:tcW w:w="3356" w:type="dxa"/>
            <w:shd w:val="clear" w:color="auto" w:fill="auto"/>
          </w:tcPr>
          <w:p w14:paraId="247B3E12" w14:textId="77777777" w:rsidR="005B44FE" w:rsidRPr="0027752B" w:rsidRDefault="005B44FE" w:rsidP="0027752B">
            <w:pPr>
              <w:spacing w:after="0" w:line="240" w:lineRule="auto"/>
            </w:pPr>
            <w:r w:rsidRPr="0027752B">
              <w:t>Program Outside the AOI.  When set to true, the alarm remains set even when process conditions return to normal operating range.  The alarm must be cleared from the HMI</w:t>
            </w:r>
          </w:p>
        </w:tc>
      </w:tr>
      <w:tr w:rsidR="000030F6" w:rsidRPr="0027752B" w14:paraId="63E79646" w14:textId="77777777" w:rsidTr="0027752B">
        <w:tc>
          <w:tcPr>
            <w:tcW w:w="2256" w:type="dxa"/>
            <w:shd w:val="clear" w:color="auto" w:fill="auto"/>
          </w:tcPr>
          <w:p w14:paraId="2115F04B" w14:textId="77777777" w:rsidR="000030F6" w:rsidRPr="0027752B" w:rsidRDefault="000030F6" w:rsidP="0027752B">
            <w:pPr>
              <w:spacing w:after="0" w:line="240" w:lineRule="auto"/>
            </w:pPr>
            <w:r w:rsidRPr="0027752B">
              <w:t>Signal_Error_Mask</w:t>
            </w:r>
          </w:p>
        </w:tc>
        <w:tc>
          <w:tcPr>
            <w:tcW w:w="1414" w:type="dxa"/>
            <w:shd w:val="clear" w:color="auto" w:fill="auto"/>
          </w:tcPr>
          <w:p w14:paraId="61B031A7" w14:textId="77777777" w:rsidR="000030F6" w:rsidRPr="0027752B" w:rsidRDefault="000030F6" w:rsidP="0027752B">
            <w:pPr>
              <w:spacing w:after="0" w:line="240" w:lineRule="auto"/>
            </w:pPr>
            <w:r w:rsidRPr="0027752B">
              <w:t>Optional</w:t>
            </w:r>
          </w:p>
        </w:tc>
        <w:tc>
          <w:tcPr>
            <w:tcW w:w="3736" w:type="dxa"/>
            <w:shd w:val="clear" w:color="auto" w:fill="auto"/>
          </w:tcPr>
          <w:p w14:paraId="3F6DCDA7" w14:textId="77777777" w:rsidR="000030F6" w:rsidRPr="0027752B" w:rsidRDefault="000030F6" w:rsidP="0027752B">
            <w:pPr>
              <w:spacing w:after="0" w:line="240" w:lineRule="auto"/>
            </w:pPr>
            <w:r w:rsidRPr="0027752B">
              <w:rPr>
                <w:i/>
              </w:rPr>
              <w:t>Tagname</w:t>
            </w:r>
            <w:r w:rsidRPr="0027752B">
              <w:t>.ADDON.Signal_Error_Mask</w:t>
            </w:r>
          </w:p>
        </w:tc>
        <w:tc>
          <w:tcPr>
            <w:tcW w:w="1766" w:type="dxa"/>
            <w:shd w:val="clear" w:color="auto" w:fill="auto"/>
          </w:tcPr>
          <w:p w14:paraId="72774E6A" w14:textId="77777777" w:rsidR="000030F6" w:rsidRPr="0027752B" w:rsidRDefault="000030F6" w:rsidP="0027752B">
            <w:pPr>
              <w:spacing w:after="0" w:line="240" w:lineRule="auto"/>
            </w:pPr>
            <w:r w:rsidRPr="0027752B">
              <w:t>Signal Error Alarm Mask</w:t>
            </w:r>
          </w:p>
        </w:tc>
        <w:tc>
          <w:tcPr>
            <w:tcW w:w="3356" w:type="dxa"/>
            <w:shd w:val="clear" w:color="auto" w:fill="auto"/>
          </w:tcPr>
          <w:p w14:paraId="66083509" w14:textId="77777777" w:rsidR="000030F6" w:rsidRPr="0027752B" w:rsidRDefault="000030F6" w:rsidP="0027752B">
            <w:pPr>
              <w:spacing w:after="0" w:line="240" w:lineRule="auto"/>
            </w:pPr>
            <w:r w:rsidRPr="0027752B">
              <w:t xml:space="preserve">Program Conditions </w:t>
            </w:r>
            <w:r w:rsidRPr="0027752B">
              <w:lastRenderedPageBreak/>
              <w:t>Outside of the AOI that inhibit the alarm condition</w:t>
            </w:r>
          </w:p>
        </w:tc>
      </w:tr>
      <w:tr w:rsidR="000030F6" w:rsidRPr="0027752B" w14:paraId="5B494548" w14:textId="77777777" w:rsidTr="0027752B">
        <w:tc>
          <w:tcPr>
            <w:tcW w:w="2256" w:type="dxa"/>
            <w:shd w:val="clear" w:color="auto" w:fill="auto"/>
          </w:tcPr>
          <w:p w14:paraId="467CECDF" w14:textId="77777777" w:rsidR="000030F6" w:rsidRPr="0027752B" w:rsidRDefault="000030F6" w:rsidP="0027752B">
            <w:pPr>
              <w:spacing w:after="0" w:line="240" w:lineRule="auto"/>
            </w:pPr>
            <w:r w:rsidRPr="0027752B">
              <w:lastRenderedPageBreak/>
              <w:t>Signal_Error_Alarm</w:t>
            </w:r>
          </w:p>
        </w:tc>
        <w:tc>
          <w:tcPr>
            <w:tcW w:w="1414" w:type="dxa"/>
            <w:shd w:val="clear" w:color="auto" w:fill="auto"/>
          </w:tcPr>
          <w:p w14:paraId="41980100" w14:textId="77777777" w:rsidR="000030F6" w:rsidRPr="0027752B" w:rsidRDefault="000030F6" w:rsidP="0027752B">
            <w:pPr>
              <w:spacing w:after="0" w:line="240" w:lineRule="auto"/>
            </w:pPr>
            <w:r w:rsidRPr="0027752B">
              <w:t>Mandatory</w:t>
            </w:r>
          </w:p>
        </w:tc>
        <w:tc>
          <w:tcPr>
            <w:tcW w:w="3736" w:type="dxa"/>
            <w:shd w:val="clear" w:color="auto" w:fill="auto"/>
          </w:tcPr>
          <w:p w14:paraId="7F6B3C9B" w14:textId="77777777" w:rsidR="000030F6" w:rsidRPr="0027752B" w:rsidRDefault="000030F6" w:rsidP="0027752B">
            <w:pPr>
              <w:spacing w:after="0" w:line="240" w:lineRule="auto"/>
              <w:rPr>
                <w:i/>
              </w:rPr>
            </w:pPr>
            <w:r w:rsidRPr="0027752B">
              <w:rPr>
                <w:i/>
              </w:rPr>
              <w:t>Tagname.</w:t>
            </w:r>
            <w:r w:rsidRPr="0027752B">
              <w:t>DA_ER</w:t>
            </w:r>
          </w:p>
        </w:tc>
        <w:tc>
          <w:tcPr>
            <w:tcW w:w="1766" w:type="dxa"/>
            <w:shd w:val="clear" w:color="auto" w:fill="auto"/>
          </w:tcPr>
          <w:p w14:paraId="5000FDD2" w14:textId="77777777" w:rsidR="000030F6" w:rsidRPr="0027752B" w:rsidRDefault="000030F6" w:rsidP="0027752B">
            <w:pPr>
              <w:spacing w:after="0" w:line="240" w:lineRule="auto"/>
            </w:pPr>
            <w:r w:rsidRPr="0027752B">
              <w:t>Signal Error Alarm</w:t>
            </w:r>
          </w:p>
        </w:tc>
        <w:tc>
          <w:tcPr>
            <w:tcW w:w="3356" w:type="dxa"/>
            <w:shd w:val="clear" w:color="auto" w:fill="auto"/>
          </w:tcPr>
          <w:p w14:paraId="51163056" w14:textId="77777777" w:rsidR="000030F6" w:rsidRPr="0027752B" w:rsidRDefault="000030F6" w:rsidP="0027752B">
            <w:pPr>
              <w:spacing w:after="0" w:line="240" w:lineRule="auto"/>
            </w:pPr>
            <w:del w:id="23" w:author="Steve Cauduro" w:date="2020-03-18T12:57:00Z">
              <w:r w:rsidRPr="0027752B">
                <w:delText>N/Ap</w:delText>
              </w:r>
            </w:del>
            <w:ins w:id="24" w:author="Steve Cauduro" w:date="2020-03-18T12:57:00Z">
              <w:r w:rsidR="00AE7790" w:rsidRPr="0027752B">
                <w:t>N/A</w:t>
              </w:r>
            </w:ins>
          </w:p>
        </w:tc>
      </w:tr>
      <w:tr w:rsidR="000030F6" w:rsidRPr="0027752B" w14:paraId="7DB0F12F" w14:textId="77777777" w:rsidTr="0027752B">
        <w:tc>
          <w:tcPr>
            <w:tcW w:w="2256" w:type="dxa"/>
            <w:shd w:val="clear" w:color="auto" w:fill="auto"/>
          </w:tcPr>
          <w:p w14:paraId="24F3C688" w14:textId="77777777" w:rsidR="000030F6" w:rsidRPr="0027752B" w:rsidRDefault="000030F6" w:rsidP="0027752B">
            <w:pPr>
              <w:spacing w:after="0" w:line="240" w:lineRule="auto"/>
            </w:pPr>
            <w:r w:rsidRPr="0027752B">
              <w:t>Scan_Enable</w:t>
            </w:r>
          </w:p>
        </w:tc>
        <w:tc>
          <w:tcPr>
            <w:tcW w:w="1414" w:type="dxa"/>
            <w:shd w:val="clear" w:color="auto" w:fill="auto"/>
          </w:tcPr>
          <w:p w14:paraId="37140E0C" w14:textId="77777777" w:rsidR="000030F6" w:rsidRPr="0027752B" w:rsidRDefault="008522F9" w:rsidP="0027752B">
            <w:pPr>
              <w:spacing w:after="0" w:line="240" w:lineRule="auto"/>
            </w:pPr>
            <w:r w:rsidRPr="0027752B">
              <w:t>Mandatory</w:t>
            </w:r>
          </w:p>
        </w:tc>
        <w:tc>
          <w:tcPr>
            <w:tcW w:w="3736" w:type="dxa"/>
            <w:shd w:val="clear" w:color="auto" w:fill="auto"/>
          </w:tcPr>
          <w:p w14:paraId="176BB682" w14:textId="77777777" w:rsidR="000030F6" w:rsidRPr="0027752B" w:rsidRDefault="00BB3A68" w:rsidP="0027752B">
            <w:pPr>
              <w:spacing w:after="0" w:line="240" w:lineRule="auto"/>
              <w:rPr>
                <w:i/>
              </w:rPr>
            </w:pPr>
            <w:r w:rsidRPr="0027752B">
              <w:rPr>
                <w:i/>
              </w:rPr>
              <w:t>Tagname.</w:t>
            </w:r>
            <w:r w:rsidRPr="0027752B">
              <w:t>PB_SC</w:t>
            </w:r>
          </w:p>
        </w:tc>
        <w:tc>
          <w:tcPr>
            <w:tcW w:w="1766" w:type="dxa"/>
            <w:shd w:val="clear" w:color="auto" w:fill="auto"/>
          </w:tcPr>
          <w:p w14:paraId="1A454C08" w14:textId="77777777" w:rsidR="000030F6" w:rsidRPr="0027752B" w:rsidRDefault="00BB3A68" w:rsidP="0027752B">
            <w:pPr>
              <w:spacing w:after="0" w:line="240" w:lineRule="auto"/>
            </w:pPr>
            <w:r w:rsidRPr="0027752B">
              <w:t>Scan Enable PB</w:t>
            </w:r>
          </w:p>
        </w:tc>
        <w:tc>
          <w:tcPr>
            <w:tcW w:w="3356" w:type="dxa"/>
            <w:shd w:val="clear" w:color="auto" w:fill="auto"/>
          </w:tcPr>
          <w:p w14:paraId="6F828839" w14:textId="77777777" w:rsidR="000030F6" w:rsidRPr="0027752B" w:rsidRDefault="00BB3A68" w:rsidP="0027752B">
            <w:pPr>
              <w:spacing w:after="0" w:line="240" w:lineRule="auto"/>
            </w:pPr>
            <w:del w:id="25" w:author="Steve Cauduro" w:date="2020-03-18T12:57:00Z">
              <w:r w:rsidRPr="0027752B">
                <w:delText>N/Ap</w:delText>
              </w:r>
            </w:del>
            <w:ins w:id="26" w:author="Steve Cauduro" w:date="2020-03-18T12:57:00Z">
              <w:r w:rsidR="00AE7790" w:rsidRPr="0027752B">
                <w:t>N/A</w:t>
              </w:r>
            </w:ins>
          </w:p>
        </w:tc>
      </w:tr>
      <w:tr w:rsidR="000030F6" w:rsidRPr="0027752B" w14:paraId="0E48A4D2" w14:textId="77777777" w:rsidTr="0027752B">
        <w:tc>
          <w:tcPr>
            <w:tcW w:w="2256" w:type="dxa"/>
            <w:shd w:val="clear" w:color="auto" w:fill="auto"/>
          </w:tcPr>
          <w:p w14:paraId="0821894B" w14:textId="77777777" w:rsidR="000030F6" w:rsidRPr="0027752B" w:rsidRDefault="000030F6" w:rsidP="0027752B">
            <w:pPr>
              <w:spacing w:after="0" w:line="240" w:lineRule="auto"/>
            </w:pPr>
            <w:r w:rsidRPr="0027752B">
              <w:t>Scan_Status</w:t>
            </w:r>
          </w:p>
        </w:tc>
        <w:tc>
          <w:tcPr>
            <w:tcW w:w="1414" w:type="dxa"/>
            <w:shd w:val="clear" w:color="auto" w:fill="auto"/>
          </w:tcPr>
          <w:p w14:paraId="099CC769" w14:textId="77777777" w:rsidR="000030F6" w:rsidRPr="0027752B" w:rsidRDefault="008522F9" w:rsidP="0027752B">
            <w:pPr>
              <w:spacing w:after="0" w:line="240" w:lineRule="auto"/>
            </w:pPr>
            <w:r w:rsidRPr="0027752B">
              <w:t>Mandatory</w:t>
            </w:r>
          </w:p>
        </w:tc>
        <w:tc>
          <w:tcPr>
            <w:tcW w:w="3736" w:type="dxa"/>
            <w:shd w:val="clear" w:color="auto" w:fill="auto"/>
          </w:tcPr>
          <w:p w14:paraId="5E9AAD5B" w14:textId="77777777" w:rsidR="000030F6" w:rsidRPr="0027752B" w:rsidRDefault="00BB3A68" w:rsidP="0027752B">
            <w:pPr>
              <w:spacing w:after="0" w:line="240" w:lineRule="auto"/>
              <w:rPr>
                <w:i/>
              </w:rPr>
            </w:pPr>
            <w:r w:rsidRPr="0027752B">
              <w:rPr>
                <w:i/>
              </w:rPr>
              <w:t>Tagname.</w:t>
            </w:r>
            <w:r w:rsidRPr="0027752B">
              <w:t>DI_SC</w:t>
            </w:r>
          </w:p>
        </w:tc>
        <w:tc>
          <w:tcPr>
            <w:tcW w:w="1766" w:type="dxa"/>
            <w:shd w:val="clear" w:color="auto" w:fill="auto"/>
          </w:tcPr>
          <w:p w14:paraId="6EF96E52" w14:textId="77777777" w:rsidR="000030F6" w:rsidRPr="0027752B" w:rsidRDefault="00BB3A68" w:rsidP="0027752B">
            <w:pPr>
              <w:spacing w:after="0" w:line="240" w:lineRule="auto"/>
            </w:pPr>
            <w:r w:rsidRPr="0027752B">
              <w:t>On Scan Status</w:t>
            </w:r>
          </w:p>
        </w:tc>
        <w:tc>
          <w:tcPr>
            <w:tcW w:w="3356" w:type="dxa"/>
            <w:shd w:val="clear" w:color="auto" w:fill="auto"/>
          </w:tcPr>
          <w:p w14:paraId="720A4010" w14:textId="77777777" w:rsidR="000030F6" w:rsidRPr="0027752B" w:rsidRDefault="00BB3A68" w:rsidP="0027752B">
            <w:pPr>
              <w:spacing w:after="0" w:line="240" w:lineRule="auto"/>
            </w:pPr>
            <w:del w:id="27" w:author="Steve Cauduro" w:date="2020-03-18T12:57:00Z">
              <w:r w:rsidRPr="0027752B">
                <w:delText>N/Ap</w:delText>
              </w:r>
            </w:del>
            <w:ins w:id="28" w:author="Steve Cauduro" w:date="2020-03-18T12:57:00Z">
              <w:r w:rsidR="00AE7790" w:rsidRPr="0027752B">
                <w:t>N/A</w:t>
              </w:r>
            </w:ins>
          </w:p>
        </w:tc>
      </w:tr>
      <w:tr w:rsidR="00BB3A68" w:rsidRPr="0027752B" w14:paraId="1EFCBF13" w14:textId="77777777" w:rsidTr="0027752B">
        <w:tc>
          <w:tcPr>
            <w:tcW w:w="2256" w:type="dxa"/>
            <w:shd w:val="clear" w:color="auto" w:fill="auto"/>
          </w:tcPr>
          <w:p w14:paraId="13E7BB46" w14:textId="77777777" w:rsidR="00BB3A68" w:rsidRPr="0027752B" w:rsidRDefault="00BB3A68" w:rsidP="0027752B">
            <w:pPr>
              <w:spacing w:after="0" w:line="240" w:lineRule="auto"/>
            </w:pPr>
            <w:r w:rsidRPr="0027752B">
              <w:t>Alarms_Enable</w:t>
            </w:r>
          </w:p>
        </w:tc>
        <w:tc>
          <w:tcPr>
            <w:tcW w:w="1414" w:type="dxa"/>
            <w:shd w:val="clear" w:color="auto" w:fill="auto"/>
          </w:tcPr>
          <w:p w14:paraId="3C081BA3" w14:textId="77777777" w:rsidR="00BB3A68" w:rsidRPr="0027752B" w:rsidRDefault="00BB3A68" w:rsidP="0027752B">
            <w:pPr>
              <w:spacing w:after="0" w:line="240" w:lineRule="auto"/>
            </w:pPr>
            <w:r w:rsidRPr="0027752B">
              <w:t>Mandatory</w:t>
            </w:r>
          </w:p>
        </w:tc>
        <w:tc>
          <w:tcPr>
            <w:tcW w:w="3736" w:type="dxa"/>
            <w:shd w:val="clear" w:color="auto" w:fill="auto"/>
          </w:tcPr>
          <w:p w14:paraId="1E190054" w14:textId="77777777" w:rsidR="00BB3A68" w:rsidRPr="0027752B" w:rsidRDefault="00AA58C7" w:rsidP="0027752B">
            <w:pPr>
              <w:spacing w:after="0" w:line="240" w:lineRule="auto"/>
              <w:rPr>
                <w:i/>
              </w:rPr>
            </w:pPr>
            <w:r w:rsidRPr="0027752B">
              <w:rPr>
                <w:i/>
              </w:rPr>
              <w:t>Tagname.PB_AE</w:t>
            </w:r>
          </w:p>
        </w:tc>
        <w:tc>
          <w:tcPr>
            <w:tcW w:w="1766" w:type="dxa"/>
            <w:shd w:val="clear" w:color="auto" w:fill="auto"/>
          </w:tcPr>
          <w:p w14:paraId="402E4E43" w14:textId="77777777" w:rsidR="00BB3A68" w:rsidRPr="0027752B" w:rsidRDefault="00AA58C7" w:rsidP="0027752B">
            <w:pPr>
              <w:spacing w:after="0" w:line="240" w:lineRule="auto"/>
            </w:pPr>
            <w:r w:rsidRPr="0027752B">
              <w:t>Global Alarm Enable UDT</w:t>
            </w:r>
          </w:p>
        </w:tc>
        <w:tc>
          <w:tcPr>
            <w:tcW w:w="3356" w:type="dxa"/>
            <w:shd w:val="clear" w:color="auto" w:fill="auto"/>
          </w:tcPr>
          <w:p w14:paraId="4B7D3F93" w14:textId="77777777" w:rsidR="00BB3A68" w:rsidRPr="0027752B" w:rsidRDefault="00B0682F" w:rsidP="0027752B">
            <w:pPr>
              <w:spacing w:after="0" w:line="240" w:lineRule="auto"/>
            </w:pPr>
            <w:r w:rsidRPr="0027752B">
              <w:t>Does not impact Signal Error or Deviation Alarm</w:t>
            </w:r>
          </w:p>
        </w:tc>
      </w:tr>
      <w:tr w:rsidR="00AA58C7" w:rsidRPr="0027752B" w14:paraId="4192C7A5" w14:textId="77777777" w:rsidTr="0027752B">
        <w:tc>
          <w:tcPr>
            <w:tcW w:w="2256" w:type="dxa"/>
            <w:shd w:val="clear" w:color="auto" w:fill="auto"/>
          </w:tcPr>
          <w:p w14:paraId="613AF91E" w14:textId="77777777" w:rsidR="00AA58C7" w:rsidRPr="0027752B" w:rsidRDefault="00AA58C7" w:rsidP="0027752B">
            <w:pPr>
              <w:spacing w:after="0" w:line="240" w:lineRule="auto"/>
            </w:pPr>
            <w:r w:rsidRPr="0027752B">
              <w:t>HIHI_Enable</w:t>
            </w:r>
          </w:p>
        </w:tc>
        <w:tc>
          <w:tcPr>
            <w:tcW w:w="1414" w:type="dxa"/>
            <w:shd w:val="clear" w:color="auto" w:fill="auto"/>
          </w:tcPr>
          <w:p w14:paraId="2E73DD19" w14:textId="77777777" w:rsidR="00AA58C7" w:rsidRPr="0027752B" w:rsidRDefault="00AA58C7" w:rsidP="0027752B">
            <w:pPr>
              <w:spacing w:after="0" w:line="240" w:lineRule="auto"/>
            </w:pPr>
            <w:r w:rsidRPr="0027752B">
              <w:t>Mandatory</w:t>
            </w:r>
          </w:p>
        </w:tc>
        <w:tc>
          <w:tcPr>
            <w:tcW w:w="3736" w:type="dxa"/>
            <w:shd w:val="clear" w:color="auto" w:fill="auto"/>
          </w:tcPr>
          <w:p w14:paraId="2DF5E2D2" w14:textId="77777777" w:rsidR="00AA58C7" w:rsidRPr="0027752B" w:rsidRDefault="00AA58C7" w:rsidP="0027752B">
            <w:pPr>
              <w:spacing w:after="0" w:line="240" w:lineRule="auto"/>
              <w:rPr>
                <w:i/>
              </w:rPr>
            </w:pPr>
            <w:r w:rsidRPr="0027752B">
              <w:rPr>
                <w:i/>
              </w:rPr>
              <w:t>Tagname.</w:t>
            </w:r>
            <w:r w:rsidRPr="0027752B">
              <w:t>PB_HH</w:t>
            </w:r>
          </w:p>
        </w:tc>
        <w:tc>
          <w:tcPr>
            <w:tcW w:w="1766" w:type="dxa"/>
            <w:shd w:val="clear" w:color="auto" w:fill="auto"/>
          </w:tcPr>
          <w:p w14:paraId="4D0B6ADB" w14:textId="77777777" w:rsidR="00AA58C7" w:rsidRPr="0027752B" w:rsidRDefault="00AA58C7" w:rsidP="0027752B">
            <w:pPr>
              <w:spacing w:after="0" w:line="240" w:lineRule="auto"/>
            </w:pPr>
            <w:r w:rsidRPr="0027752B">
              <w:t>HIHI Alarm Enable UDT</w:t>
            </w:r>
          </w:p>
        </w:tc>
        <w:tc>
          <w:tcPr>
            <w:tcW w:w="3356" w:type="dxa"/>
            <w:shd w:val="clear" w:color="auto" w:fill="auto"/>
          </w:tcPr>
          <w:p w14:paraId="4A0F21DC" w14:textId="77777777" w:rsidR="00AA58C7" w:rsidRPr="0027752B" w:rsidRDefault="00AA58C7" w:rsidP="0027752B">
            <w:pPr>
              <w:spacing w:after="0" w:line="240" w:lineRule="auto"/>
            </w:pPr>
            <w:del w:id="29" w:author="Steve Cauduro" w:date="2020-03-18T12:57:00Z">
              <w:r w:rsidRPr="0027752B">
                <w:delText>N/Ap</w:delText>
              </w:r>
            </w:del>
            <w:ins w:id="30" w:author="Steve Cauduro" w:date="2020-03-18T12:57:00Z">
              <w:r w:rsidR="00AE7790" w:rsidRPr="0027752B">
                <w:t>N/A</w:t>
              </w:r>
            </w:ins>
          </w:p>
        </w:tc>
      </w:tr>
      <w:tr w:rsidR="005B44FE" w:rsidRPr="0027752B" w14:paraId="7DC35A9D" w14:textId="77777777" w:rsidTr="0027752B">
        <w:tc>
          <w:tcPr>
            <w:tcW w:w="2256" w:type="dxa"/>
            <w:shd w:val="clear" w:color="auto" w:fill="auto"/>
          </w:tcPr>
          <w:p w14:paraId="3701CCCC" w14:textId="77777777" w:rsidR="005B44FE" w:rsidRPr="0027752B" w:rsidRDefault="005B44FE" w:rsidP="0027752B">
            <w:pPr>
              <w:spacing w:after="0" w:line="240" w:lineRule="auto"/>
            </w:pPr>
            <w:r w:rsidRPr="0027752B">
              <w:t>HIHI_Seal</w:t>
            </w:r>
          </w:p>
        </w:tc>
        <w:tc>
          <w:tcPr>
            <w:tcW w:w="1414" w:type="dxa"/>
            <w:shd w:val="clear" w:color="auto" w:fill="auto"/>
          </w:tcPr>
          <w:p w14:paraId="5B1A8F5D" w14:textId="77777777" w:rsidR="005B44FE" w:rsidRPr="0027752B" w:rsidRDefault="005B44FE" w:rsidP="0027752B">
            <w:pPr>
              <w:spacing w:after="0" w:line="240" w:lineRule="auto"/>
            </w:pPr>
            <w:r w:rsidRPr="0027752B">
              <w:t>Optional</w:t>
            </w:r>
          </w:p>
        </w:tc>
        <w:tc>
          <w:tcPr>
            <w:tcW w:w="3736" w:type="dxa"/>
            <w:shd w:val="clear" w:color="auto" w:fill="auto"/>
          </w:tcPr>
          <w:p w14:paraId="24FADA26" w14:textId="77777777" w:rsidR="005B44FE" w:rsidRPr="0027752B" w:rsidRDefault="005B44FE" w:rsidP="0027752B">
            <w:pPr>
              <w:spacing w:after="0" w:line="240" w:lineRule="auto"/>
              <w:rPr>
                <w:i/>
              </w:rPr>
            </w:pPr>
            <w:r w:rsidRPr="0027752B">
              <w:rPr>
                <w:i/>
              </w:rPr>
              <w:t>Tagname</w:t>
            </w:r>
            <w:r w:rsidRPr="0027752B">
              <w:t>.ADDON.HIHI_Seal</w:t>
            </w:r>
          </w:p>
        </w:tc>
        <w:tc>
          <w:tcPr>
            <w:tcW w:w="1766" w:type="dxa"/>
            <w:shd w:val="clear" w:color="auto" w:fill="auto"/>
          </w:tcPr>
          <w:p w14:paraId="468FA4D8" w14:textId="77777777" w:rsidR="005B44FE" w:rsidRPr="0027752B" w:rsidRDefault="005B44FE" w:rsidP="0027752B">
            <w:pPr>
              <w:spacing w:after="0" w:line="240" w:lineRule="auto"/>
            </w:pPr>
            <w:r w:rsidRPr="0027752B">
              <w:t>HIHI Alarm Seal</w:t>
            </w:r>
          </w:p>
        </w:tc>
        <w:tc>
          <w:tcPr>
            <w:tcW w:w="3356" w:type="dxa"/>
            <w:shd w:val="clear" w:color="auto" w:fill="auto"/>
          </w:tcPr>
          <w:p w14:paraId="0FB3BF6C" w14:textId="77777777" w:rsidR="005B44FE" w:rsidRPr="0027752B" w:rsidRDefault="005B44FE" w:rsidP="0027752B">
            <w:pPr>
              <w:spacing w:after="0" w:line="240" w:lineRule="auto"/>
            </w:pPr>
            <w:r w:rsidRPr="0027752B">
              <w:t>Program Outside the AOI.  When set to true, the alarm remains set even when process conditions return to normal operating range.  The alarm must be cleared from the HMI.</w:t>
            </w:r>
          </w:p>
        </w:tc>
      </w:tr>
      <w:tr w:rsidR="005B44FE" w:rsidRPr="0027752B" w14:paraId="0657D95B" w14:textId="77777777" w:rsidTr="0027752B">
        <w:tc>
          <w:tcPr>
            <w:tcW w:w="2256" w:type="dxa"/>
            <w:shd w:val="clear" w:color="auto" w:fill="auto"/>
          </w:tcPr>
          <w:p w14:paraId="4A7824B5" w14:textId="77777777" w:rsidR="005B44FE" w:rsidRPr="0027752B" w:rsidRDefault="005B44FE" w:rsidP="0027752B">
            <w:pPr>
              <w:spacing w:after="0" w:line="240" w:lineRule="auto"/>
            </w:pPr>
            <w:r w:rsidRPr="0027752B">
              <w:t>HIHI_Mask</w:t>
            </w:r>
          </w:p>
        </w:tc>
        <w:tc>
          <w:tcPr>
            <w:tcW w:w="1414" w:type="dxa"/>
            <w:shd w:val="clear" w:color="auto" w:fill="auto"/>
          </w:tcPr>
          <w:p w14:paraId="7E250E57" w14:textId="77777777" w:rsidR="005B44FE" w:rsidRPr="0027752B" w:rsidRDefault="005B44FE" w:rsidP="0027752B">
            <w:pPr>
              <w:spacing w:after="0" w:line="240" w:lineRule="auto"/>
            </w:pPr>
            <w:r w:rsidRPr="0027752B">
              <w:t>Optional</w:t>
            </w:r>
          </w:p>
        </w:tc>
        <w:tc>
          <w:tcPr>
            <w:tcW w:w="3736" w:type="dxa"/>
            <w:shd w:val="clear" w:color="auto" w:fill="auto"/>
          </w:tcPr>
          <w:p w14:paraId="6EA41098" w14:textId="77777777" w:rsidR="005B44FE" w:rsidRPr="0027752B" w:rsidRDefault="005B44FE" w:rsidP="0027752B">
            <w:pPr>
              <w:spacing w:after="0" w:line="240" w:lineRule="auto"/>
            </w:pPr>
            <w:r w:rsidRPr="0027752B">
              <w:rPr>
                <w:i/>
              </w:rPr>
              <w:t>Tagname</w:t>
            </w:r>
            <w:r w:rsidRPr="0027752B">
              <w:t>.ADDON.HIHI_Mask</w:t>
            </w:r>
          </w:p>
        </w:tc>
        <w:tc>
          <w:tcPr>
            <w:tcW w:w="1766" w:type="dxa"/>
            <w:shd w:val="clear" w:color="auto" w:fill="auto"/>
          </w:tcPr>
          <w:p w14:paraId="271D9420" w14:textId="77777777" w:rsidR="005B44FE" w:rsidRPr="0027752B" w:rsidRDefault="005B44FE" w:rsidP="0027752B">
            <w:pPr>
              <w:spacing w:after="0" w:line="240" w:lineRule="auto"/>
            </w:pPr>
            <w:r w:rsidRPr="0027752B">
              <w:t>HIHI Alarm Mask</w:t>
            </w:r>
          </w:p>
        </w:tc>
        <w:tc>
          <w:tcPr>
            <w:tcW w:w="3356" w:type="dxa"/>
            <w:shd w:val="clear" w:color="auto" w:fill="auto"/>
          </w:tcPr>
          <w:p w14:paraId="34C861AC" w14:textId="77777777" w:rsidR="005B44FE" w:rsidRPr="0027752B" w:rsidRDefault="005B44FE" w:rsidP="0027752B">
            <w:pPr>
              <w:spacing w:after="0" w:line="240" w:lineRule="auto"/>
            </w:pPr>
            <w:r w:rsidRPr="0027752B">
              <w:t>Program Conditions Outside of the AOI that inhibit the alarm condition</w:t>
            </w:r>
          </w:p>
        </w:tc>
      </w:tr>
      <w:tr w:rsidR="005B44FE" w:rsidRPr="0027752B" w14:paraId="530E4D2A" w14:textId="77777777" w:rsidTr="0027752B">
        <w:tc>
          <w:tcPr>
            <w:tcW w:w="2256" w:type="dxa"/>
            <w:shd w:val="clear" w:color="auto" w:fill="auto"/>
          </w:tcPr>
          <w:p w14:paraId="733A31AD" w14:textId="77777777" w:rsidR="005B44FE" w:rsidRPr="0027752B" w:rsidRDefault="005B44FE" w:rsidP="0027752B">
            <w:pPr>
              <w:spacing w:after="0" w:line="240" w:lineRule="auto"/>
            </w:pPr>
            <w:r w:rsidRPr="0027752B">
              <w:t>HIHI_Setpoint</w:t>
            </w:r>
          </w:p>
        </w:tc>
        <w:tc>
          <w:tcPr>
            <w:tcW w:w="1414" w:type="dxa"/>
            <w:shd w:val="clear" w:color="auto" w:fill="auto"/>
          </w:tcPr>
          <w:p w14:paraId="1A90ADD7" w14:textId="77777777" w:rsidR="005B44FE" w:rsidRPr="0027752B" w:rsidRDefault="005B44FE" w:rsidP="0027752B">
            <w:pPr>
              <w:spacing w:after="0" w:line="240" w:lineRule="auto"/>
            </w:pPr>
            <w:r w:rsidRPr="0027752B">
              <w:t>Mandatory</w:t>
            </w:r>
          </w:p>
        </w:tc>
        <w:tc>
          <w:tcPr>
            <w:tcW w:w="3736" w:type="dxa"/>
            <w:shd w:val="clear" w:color="auto" w:fill="auto"/>
          </w:tcPr>
          <w:p w14:paraId="3B69CB7A" w14:textId="77777777" w:rsidR="005B44FE" w:rsidRPr="0027752B" w:rsidRDefault="005B44FE" w:rsidP="0027752B">
            <w:pPr>
              <w:spacing w:after="0" w:line="240" w:lineRule="auto"/>
              <w:rPr>
                <w:i/>
              </w:rPr>
            </w:pPr>
            <w:r w:rsidRPr="0027752B">
              <w:rPr>
                <w:i/>
              </w:rPr>
              <w:t>Tagname.</w:t>
            </w:r>
            <w:r w:rsidRPr="0027752B">
              <w:t>AO_HH</w:t>
            </w:r>
            <w:r w:rsidRPr="0027752B">
              <w:rPr>
                <w:i/>
              </w:rPr>
              <w:t xml:space="preserve"> </w:t>
            </w:r>
          </w:p>
        </w:tc>
        <w:tc>
          <w:tcPr>
            <w:tcW w:w="1766" w:type="dxa"/>
            <w:shd w:val="clear" w:color="auto" w:fill="auto"/>
          </w:tcPr>
          <w:p w14:paraId="64AFCDE7" w14:textId="77777777" w:rsidR="005B44FE" w:rsidRPr="0027752B" w:rsidRDefault="005B44FE" w:rsidP="0027752B">
            <w:pPr>
              <w:spacing w:after="0" w:line="240" w:lineRule="auto"/>
            </w:pPr>
            <w:r w:rsidRPr="0027752B">
              <w:t>HIHI Alarm Setpoint</w:t>
            </w:r>
          </w:p>
        </w:tc>
        <w:tc>
          <w:tcPr>
            <w:tcW w:w="3356" w:type="dxa"/>
            <w:shd w:val="clear" w:color="auto" w:fill="auto"/>
          </w:tcPr>
          <w:p w14:paraId="477AF4CE" w14:textId="77777777" w:rsidR="005B44FE" w:rsidRPr="0027752B" w:rsidRDefault="005B44FE" w:rsidP="0027752B">
            <w:pPr>
              <w:spacing w:after="0" w:line="240" w:lineRule="auto"/>
            </w:pPr>
            <w:del w:id="31" w:author="Steve Cauduro" w:date="2020-03-18T12:57:00Z">
              <w:r w:rsidRPr="0027752B">
                <w:delText>N/Ap</w:delText>
              </w:r>
            </w:del>
            <w:ins w:id="32" w:author="Steve Cauduro" w:date="2020-03-18T12:57:00Z">
              <w:r w:rsidR="00AE7790" w:rsidRPr="0027752B">
                <w:t>N/A</w:t>
              </w:r>
            </w:ins>
          </w:p>
        </w:tc>
      </w:tr>
      <w:tr w:rsidR="005B44FE" w:rsidRPr="0027752B" w14:paraId="73128F9B" w14:textId="77777777" w:rsidTr="0027752B">
        <w:tc>
          <w:tcPr>
            <w:tcW w:w="2256" w:type="dxa"/>
            <w:shd w:val="clear" w:color="auto" w:fill="auto"/>
          </w:tcPr>
          <w:p w14:paraId="66B3254A" w14:textId="77777777" w:rsidR="005B44FE" w:rsidRPr="0027752B" w:rsidRDefault="005B44FE" w:rsidP="0027752B">
            <w:pPr>
              <w:spacing w:after="0" w:line="240" w:lineRule="auto"/>
            </w:pPr>
            <w:r w:rsidRPr="0027752B">
              <w:t>HIHI_Delay</w:t>
            </w:r>
          </w:p>
        </w:tc>
        <w:tc>
          <w:tcPr>
            <w:tcW w:w="1414" w:type="dxa"/>
            <w:shd w:val="clear" w:color="auto" w:fill="auto"/>
          </w:tcPr>
          <w:p w14:paraId="01AA6A58" w14:textId="77777777" w:rsidR="005B44FE" w:rsidRPr="0027752B" w:rsidRDefault="005B44FE" w:rsidP="0027752B">
            <w:pPr>
              <w:spacing w:after="0" w:line="240" w:lineRule="auto"/>
            </w:pPr>
            <w:r w:rsidRPr="0027752B">
              <w:t>Mandatory</w:t>
            </w:r>
          </w:p>
        </w:tc>
        <w:tc>
          <w:tcPr>
            <w:tcW w:w="3736" w:type="dxa"/>
            <w:shd w:val="clear" w:color="auto" w:fill="auto"/>
          </w:tcPr>
          <w:p w14:paraId="01BE5903" w14:textId="77777777" w:rsidR="005B44FE" w:rsidRPr="0027752B" w:rsidRDefault="005B44FE" w:rsidP="0027752B">
            <w:pPr>
              <w:spacing w:after="0" w:line="240" w:lineRule="auto"/>
              <w:rPr>
                <w:i/>
              </w:rPr>
            </w:pPr>
            <w:r w:rsidRPr="0027752B">
              <w:rPr>
                <w:i/>
              </w:rPr>
              <w:t>Tagname.</w:t>
            </w:r>
            <w:r w:rsidRPr="0027752B">
              <w:t>SN_HH</w:t>
            </w:r>
          </w:p>
        </w:tc>
        <w:tc>
          <w:tcPr>
            <w:tcW w:w="1766" w:type="dxa"/>
            <w:shd w:val="clear" w:color="auto" w:fill="auto"/>
          </w:tcPr>
          <w:p w14:paraId="7E696D8E" w14:textId="77777777" w:rsidR="005B44FE" w:rsidRPr="0027752B" w:rsidRDefault="005B44FE" w:rsidP="0027752B">
            <w:pPr>
              <w:spacing w:after="0" w:line="240" w:lineRule="auto"/>
            </w:pPr>
            <w:r w:rsidRPr="0027752B">
              <w:t xml:space="preserve">HIHI Alarm Delay </w:t>
            </w:r>
          </w:p>
        </w:tc>
        <w:tc>
          <w:tcPr>
            <w:tcW w:w="3356" w:type="dxa"/>
            <w:shd w:val="clear" w:color="auto" w:fill="auto"/>
          </w:tcPr>
          <w:p w14:paraId="2D9CCA88" w14:textId="77777777" w:rsidR="005B44FE" w:rsidRPr="0027752B" w:rsidRDefault="005B44FE" w:rsidP="0027752B">
            <w:pPr>
              <w:spacing w:after="0" w:line="240" w:lineRule="auto"/>
            </w:pPr>
            <w:del w:id="33" w:author="Steve Cauduro" w:date="2020-03-18T12:57:00Z">
              <w:r w:rsidRPr="0027752B">
                <w:delText>N/Ap</w:delText>
              </w:r>
            </w:del>
            <w:ins w:id="34" w:author="Steve Cauduro" w:date="2020-03-18T12:57:00Z">
              <w:r w:rsidR="00AE7790" w:rsidRPr="0027752B">
                <w:t>N/A</w:t>
              </w:r>
            </w:ins>
          </w:p>
        </w:tc>
      </w:tr>
      <w:tr w:rsidR="005B44FE" w:rsidRPr="0027752B" w14:paraId="6D61F749" w14:textId="77777777" w:rsidTr="0027752B">
        <w:tc>
          <w:tcPr>
            <w:tcW w:w="2256" w:type="dxa"/>
            <w:shd w:val="clear" w:color="auto" w:fill="auto"/>
          </w:tcPr>
          <w:p w14:paraId="2A1C2319" w14:textId="77777777" w:rsidR="005B44FE" w:rsidRPr="0027752B" w:rsidRDefault="005B44FE" w:rsidP="0027752B">
            <w:pPr>
              <w:spacing w:after="0" w:line="240" w:lineRule="auto"/>
            </w:pPr>
            <w:r w:rsidRPr="0027752B">
              <w:t>HIHI_Alarm</w:t>
            </w:r>
          </w:p>
        </w:tc>
        <w:tc>
          <w:tcPr>
            <w:tcW w:w="1414" w:type="dxa"/>
            <w:shd w:val="clear" w:color="auto" w:fill="auto"/>
          </w:tcPr>
          <w:p w14:paraId="147B3E3E" w14:textId="77777777" w:rsidR="005B44FE" w:rsidRPr="0027752B" w:rsidRDefault="005B44FE" w:rsidP="0027752B">
            <w:pPr>
              <w:spacing w:after="0" w:line="240" w:lineRule="auto"/>
            </w:pPr>
            <w:r w:rsidRPr="0027752B">
              <w:t>Mandatory</w:t>
            </w:r>
          </w:p>
        </w:tc>
        <w:tc>
          <w:tcPr>
            <w:tcW w:w="3736" w:type="dxa"/>
            <w:shd w:val="clear" w:color="auto" w:fill="auto"/>
          </w:tcPr>
          <w:p w14:paraId="570F80ED" w14:textId="77777777" w:rsidR="005B44FE" w:rsidRPr="0027752B" w:rsidRDefault="005B44FE" w:rsidP="0027752B">
            <w:pPr>
              <w:spacing w:after="0" w:line="240" w:lineRule="auto"/>
              <w:rPr>
                <w:i/>
              </w:rPr>
            </w:pPr>
            <w:r w:rsidRPr="0027752B">
              <w:rPr>
                <w:i/>
              </w:rPr>
              <w:t>Tagname.</w:t>
            </w:r>
            <w:r w:rsidRPr="0027752B">
              <w:t>DA_HH</w:t>
            </w:r>
          </w:p>
        </w:tc>
        <w:tc>
          <w:tcPr>
            <w:tcW w:w="1766" w:type="dxa"/>
            <w:shd w:val="clear" w:color="auto" w:fill="auto"/>
          </w:tcPr>
          <w:p w14:paraId="08D1EAFA" w14:textId="77777777" w:rsidR="005B44FE" w:rsidRPr="0027752B" w:rsidRDefault="005B44FE" w:rsidP="0027752B">
            <w:pPr>
              <w:spacing w:after="0" w:line="240" w:lineRule="auto"/>
            </w:pPr>
            <w:r w:rsidRPr="0027752B">
              <w:t>HIHI Alarm</w:t>
            </w:r>
          </w:p>
        </w:tc>
        <w:tc>
          <w:tcPr>
            <w:tcW w:w="3356" w:type="dxa"/>
            <w:shd w:val="clear" w:color="auto" w:fill="auto"/>
          </w:tcPr>
          <w:p w14:paraId="78303B5B" w14:textId="77777777" w:rsidR="005B44FE" w:rsidRPr="0027752B" w:rsidRDefault="005B44FE" w:rsidP="0027752B">
            <w:pPr>
              <w:spacing w:after="0" w:line="240" w:lineRule="auto"/>
            </w:pPr>
            <w:del w:id="35" w:author="Steve Cauduro" w:date="2020-03-18T12:57:00Z">
              <w:r w:rsidRPr="0027752B">
                <w:delText>N/Ap</w:delText>
              </w:r>
            </w:del>
            <w:ins w:id="36" w:author="Steve Cauduro" w:date="2020-03-18T12:57:00Z">
              <w:r w:rsidR="00AE7790" w:rsidRPr="0027752B">
                <w:t>N/A</w:t>
              </w:r>
            </w:ins>
          </w:p>
        </w:tc>
      </w:tr>
      <w:tr w:rsidR="005B44FE" w:rsidRPr="0027752B" w14:paraId="0071F73F" w14:textId="77777777" w:rsidTr="0027752B">
        <w:tc>
          <w:tcPr>
            <w:tcW w:w="2256" w:type="dxa"/>
            <w:shd w:val="clear" w:color="auto" w:fill="auto"/>
          </w:tcPr>
          <w:p w14:paraId="625894A4" w14:textId="77777777" w:rsidR="005B44FE" w:rsidRPr="0027752B" w:rsidRDefault="005B44FE" w:rsidP="0027752B">
            <w:pPr>
              <w:spacing w:after="0" w:line="240" w:lineRule="auto"/>
            </w:pPr>
            <w:r w:rsidRPr="0027752B">
              <w:t>HI_Enable</w:t>
            </w:r>
          </w:p>
        </w:tc>
        <w:tc>
          <w:tcPr>
            <w:tcW w:w="1414" w:type="dxa"/>
            <w:shd w:val="clear" w:color="auto" w:fill="auto"/>
          </w:tcPr>
          <w:p w14:paraId="7B4B51C8" w14:textId="77777777" w:rsidR="005B44FE" w:rsidRPr="0027752B" w:rsidRDefault="005B44FE" w:rsidP="0027752B">
            <w:pPr>
              <w:spacing w:after="0" w:line="240" w:lineRule="auto"/>
            </w:pPr>
            <w:r w:rsidRPr="0027752B">
              <w:t>Mandatory</w:t>
            </w:r>
          </w:p>
        </w:tc>
        <w:tc>
          <w:tcPr>
            <w:tcW w:w="3736" w:type="dxa"/>
            <w:shd w:val="clear" w:color="auto" w:fill="auto"/>
          </w:tcPr>
          <w:p w14:paraId="138D6FAD" w14:textId="77777777" w:rsidR="005B44FE" w:rsidRPr="0027752B" w:rsidRDefault="005B44FE" w:rsidP="0027752B">
            <w:pPr>
              <w:spacing w:after="0" w:line="240" w:lineRule="auto"/>
              <w:rPr>
                <w:i/>
              </w:rPr>
            </w:pPr>
            <w:r w:rsidRPr="0027752B">
              <w:rPr>
                <w:i/>
              </w:rPr>
              <w:t>Tagname.</w:t>
            </w:r>
            <w:r w:rsidRPr="0027752B">
              <w:t>PB_HI</w:t>
            </w:r>
          </w:p>
        </w:tc>
        <w:tc>
          <w:tcPr>
            <w:tcW w:w="1766" w:type="dxa"/>
            <w:shd w:val="clear" w:color="auto" w:fill="auto"/>
          </w:tcPr>
          <w:p w14:paraId="340209CE" w14:textId="77777777" w:rsidR="005B44FE" w:rsidRPr="0027752B" w:rsidRDefault="00B752CF" w:rsidP="0027752B">
            <w:pPr>
              <w:spacing w:after="0" w:line="240" w:lineRule="auto"/>
            </w:pPr>
            <w:r w:rsidRPr="0027752B">
              <w:t>High</w:t>
            </w:r>
            <w:r w:rsidR="005B44FE" w:rsidRPr="0027752B">
              <w:t xml:space="preserve"> Alarm Enable UDT</w:t>
            </w:r>
          </w:p>
        </w:tc>
        <w:tc>
          <w:tcPr>
            <w:tcW w:w="3356" w:type="dxa"/>
            <w:shd w:val="clear" w:color="auto" w:fill="auto"/>
          </w:tcPr>
          <w:p w14:paraId="4D3EE207" w14:textId="77777777" w:rsidR="005B44FE" w:rsidRPr="0027752B" w:rsidRDefault="005B44FE" w:rsidP="0027752B">
            <w:pPr>
              <w:spacing w:after="0" w:line="240" w:lineRule="auto"/>
            </w:pPr>
            <w:del w:id="37" w:author="Steve Cauduro" w:date="2020-03-18T12:57:00Z">
              <w:r w:rsidRPr="0027752B">
                <w:delText>N/Ap</w:delText>
              </w:r>
            </w:del>
            <w:ins w:id="38" w:author="Steve Cauduro" w:date="2020-03-18T12:57:00Z">
              <w:r w:rsidR="00AE7790" w:rsidRPr="0027752B">
                <w:t>N/A</w:t>
              </w:r>
            </w:ins>
          </w:p>
        </w:tc>
      </w:tr>
      <w:tr w:rsidR="005B44FE" w:rsidRPr="0027752B" w14:paraId="6BB06B0A" w14:textId="77777777" w:rsidTr="0027752B">
        <w:tc>
          <w:tcPr>
            <w:tcW w:w="2256" w:type="dxa"/>
            <w:shd w:val="clear" w:color="auto" w:fill="auto"/>
          </w:tcPr>
          <w:p w14:paraId="2F26D10D" w14:textId="77777777" w:rsidR="005B44FE" w:rsidRPr="0027752B" w:rsidRDefault="005B44FE" w:rsidP="0027752B">
            <w:pPr>
              <w:spacing w:after="0" w:line="240" w:lineRule="auto"/>
            </w:pPr>
            <w:r w:rsidRPr="0027752B">
              <w:t>HI_Seal</w:t>
            </w:r>
          </w:p>
        </w:tc>
        <w:tc>
          <w:tcPr>
            <w:tcW w:w="1414" w:type="dxa"/>
            <w:shd w:val="clear" w:color="auto" w:fill="auto"/>
          </w:tcPr>
          <w:p w14:paraId="7F2EBD28" w14:textId="77777777" w:rsidR="005B44FE" w:rsidRPr="0027752B" w:rsidRDefault="005B44FE" w:rsidP="0027752B">
            <w:pPr>
              <w:spacing w:after="0" w:line="240" w:lineRule="auto"/>
            </w:pPr>
            <w:r w:rsidRPr="0027752B">
              <w:t>Optional</w:t>
            </w:r>
          </w:p>
        </w:tc>
        <w:tc>
          <w:tcPr>
            <w:tcW w:w="3736" w:type="dxa"/>
            <w:shd w:val="clear" w:color="auto" w:fill="auto"/>
          </w:tcPr>
          <w:p w14:paraId="3F1BA047" w14:textId="77777777" w:rsidR="005B44FE" w:rsidRPr="0027752B" w:rsidRDefault="005B44FE" w:rsidP="0027752B">
            <w:pPr>
              <w:spacing w:after="0" w:line="240" w:lineRule="auto"/>
              <w:rPr>
                <w:i/>
              </w:rPr>
            </w:pPr>
            <w:r w:rsidRPr="0027752B">
              <w:rPr>
                <w:i/>
              </w:rPr>
              <w:t>Tagname</w:t>
            </w:r>
            <w:r w:rsidRPr="0027752B">
              <w:t>.ADDON.HI_Seal</w:t>
            </w:r>
          </w:p>
        </w:tc>
        <w:tc>
          <w:tcPr>
            <w:tcW w:w="1766" w:type="dxa"/>
            <w:shd w:val="clear" w:color="auto" w:fill="auto"/>
          </w:tcPr>
          <w:p w14:paraId="21E0A5E0" w14:textId="77777777" w:rsidR="005B44FE" w:rsidRPr="0027752B" w:rsidRDefault="00B752CF" w:rsidP="0027752B">
            <w:pPr>
              <w:spacing w:after="0" w:line="240" w:lineRule="auto"/>
            </w:pPr>
            <w:r w:rsidRPr="0027752B">
              <w:t>High</w:t>
            </w:r>
            <w:r w:rsidR="005B44FE" w:rsidRPr="0027752B">
              <w:t xml:space="preserve"> Alarm Seal</w:t>
            </w:r>
          </w:p>
        </w:tc>
        <w:tc>
          <w:tcPr>
            <w:tcW w:w="3356" w:type="dxa"/>
            <w:shd w:val="clear" w:color="auto" w:fill="auto"/>
          </w:tcPr>
          <w:p w14:paraId="4248534C" w14:textId="77777777" w:rsidR="005B44FE" w:rsidRPr="0027752B" w:rsidRDefault="005B44FE" w:rsidP="0027752B">
            <w:pPr>
              <w:spacing w:after="0" w:line="240" w:lineRule="auto"/>
            </w:pPr>
            <w:r w:rsidRPr="0027752B">
              <w:t>Program Outside the AOI.  When set to true, the alarm remains set even when process conditions return to normal operating range.  The alarm must be cleared from the HMI.</w:t>
            </w:r>
          </w:p>
        </w:tc>
      </w:tr>
      <w:tr w:rsidR="005B44FE" w:rsidRPr="0027752B" w14:paraId="31CD03CF" w14:textId="77777777" w:rsidTr="0027752B">
        <w:tc>
          <w:tcPr>
            <w:tcW w:w="2256" w:type="dxa"/>
            <w:shd w:val="clear" w:color="auto" w:fill="auto"/>
          </w:tcPr>
          <w:p w14:paraId="6A075611" w14:textId="77777777" w:rsidR="005B44FE" w:rsidRPr="0027752B" w:rsidRDefault="005B44FE" w:rsidP="0027752B">
            <w:pPr>
              <w:spacing w:after="0" w:line="240" w:lineRule="auto"/>
            </w:pPr>
            <w:r w:rsidRPr="0027752B">
              <w:t>HI_Mask</w:t>
            </w:r>
          </w:p>
        </w:tc>
        <w:tc>
          <w:tcPr>
            <w:tcW w:w="1414" w:type="dxa"/>
            <w:shd w:val="clear" w:color="auto" w:fill="auto"/>
          </w:tcPr>
          <w:p w14:paraId="367DB8B2" w14:textId="77777777" w:rsidR="005B44FE" w:rsidRPr="0027752B" w:rsidRDefault="005B44FE" w:rsidP="0027752B">
            <w:pPr>
              <w:spacing w:after="0" w:line="240" w:lineRule="auto"/>
            </w:pPr>
            <w:r w:rsidRPr="0027752B">
              <w:t>Optional</w:t>
            </w:r>
          </w:p>
        </w:tc>
        <w:tc>
          <w:tcPr>
            <w:tcW w:w="3736" w:type="dxa"/>
            <w:shd w:val="clear" w:color="auto" w:fill="auto"/>
          </w:tcPr>
          <w:p w14:paraId="10235B6F" w14:textId="77777777" w:rsidR="005B44FE" w:rsidRPr="0027752B" w:rsidRDefault="005B44FE" w:rsidP="0027752B">
            <w:pPr>
              <w:spacing w:after="0" w:line="240" w:lineRule="auto"/>
            </w:pPr>
            <w:r w:rsidRPr="0027752B">
              <w:rPr>
                <w:i/>
              </w:rPr>
              <w:t>Tagname</w:t>
            </w:r>
            <w:r w:rsidRPr="0027752B">
              <w:t>.ADDON.HI_Mask</w:t>
            </w:r>
          </w:p>
        </w:tc>
        <w:tc>
          <w:tcPr>
            <w:tcW w:w="1766" w:type="dxa"/>
            <w:shd w:val="clear" w:color="auto" w:fill="auto"/>
          </w:tcPr>
          <w:p w14:paraId="377771D7" w14:textId="77777777" w:rsidR="005B44FE" w:rsidRPr="0027752B" w:rsidRDefault="00B752CF" w:rsidP="0027752B">
            <w:pPr>
              <w:spacing w:after="0" w:line="240" w:lineRule="auto"/>
            </w:pPr>
            <w:r w:rsidRPr="0027752B">
              <w:t>High</w:t>
            </w:r>
            <w:r w:rsidR="005B44FE" w:rsidRPr="0027752B">
              <w:t xml:space="preserve"> Alarm Mask</w:t>
            </w:r>
          </w:p>
        </w:tc>
        <w:tc>
          <w:tcPr>
            <w:tcW w:w="3356" w:type="dxa"/>
            <w:shd w:val="clear" w:color="auto" w:fill="auto"/>
          </w:tcPr>
          <w:p w14:paraId="7C5707A3" w14:textId="77777777" w:rsidR="005B44FE" w:rsidRPr="0027752B" w:rsidRDefault="005B44FE" w:rsidP="0027752B">
            <w:pPr>
              <w:spacing w:after="0" w:line="240" w:lineRule="auto"/>
            </w:pPr>
            <w:r w:rsidRPr="0027752B">
              <w:t xml:space="preserve">Program Conditions </w:t>
            </w:r>
            <w:r w:rsidRPr="0027752B">
              <w:lastRenderedPageBreak/>
              <w:t>Outside of the AOI that inhibit the alarm condition</w:t>
            </w:r>
          </w:p>
        </w:tc>
      </w:tr>
      <w:tr w:rsidR="005B44FE" w:rsidRPr="0027752B" w14:paraId="42FD9527" w14:textId="77777777" w:rsidTr="0027752B">
        <w:tc>
          <w:tcPr>
            <w:tcW w:w="2256" w:type="dxa"/>
            <w:shd w:val="clear" w:color="auto" w:fill="auto"/>
          </w:tcPr>
          <w:p w14:paraId="2117DEF6" w14:textId="77777777" w:rsidR="005B44FE" w:rsidRPr="0027752B" w:rsidRDefault="005B44FE" w:rsidP="0027752B">
            <w:pPr>
              <w:spacing w:after="0" w:line="240" w:lineRule="auto"/>
            </w:pPr>
            <w:r w:rsidRPr="0027752B">
              <w:lastRenderedPageBreak/>
              <w:t>HI_Setpoint</w:t>
            </w:r>
          </w:p>
        </w:tc>
        <w:tc>
          <w:tcPr>
            <w:tcW w:w="1414" w:type="dxa"/>
            <w:shd w:val="clear" w:color="auto" w:fill="auto"/>
          </w:tcPr>
          <w:p w14:paraId="2BD15723" w14:textId="77777777" w:rsidR="005B44FE" w:rsidRPr="0027752B" w:rsidRDefault="005B44FE" w:rsidP="0027752B">
            <w:pPr>
              <w:spacing w:after="0" w:line="240" w:lineRule="auto"/>
            </w:pPr>
            <w:r w:rsidRPr="0027752B">
              <w:t>Mandatory</w:t>
            </w:r>
          </w:p>
        </w:tc>
        <w:tc>
          <w:tcPr>
            <w:tcW w:w="3736" w:type="dxa"/>
            <w:shd w:val="clear" w:color="auto" w:fill="auto"/>
          </w:tcPr>
          <w:p w14:paraId="1908B667" w14:textId="77777777" w:rsidR="005B44FE" w:rsidRPr="0027752B" w:rsidRDefault="005B44FE" w:rsidP="0027752B">
            <w:pPr>
              <w:spacing w:after="0" w:line="240" w:lineRule="auto"/>
              <w:rPr>
                <w:i/>
              </w:rPr>
            </w:pPr>
            <w:r w:rsidRPr="0027752B">
              <w:rPr>
                <w:i/>
              </w:rPr>
              <w:t>Tagname.</w:t>
            </w:r>
            <w:r w:rsidRPr="0027752B">
              <w:t>AO_ HI</w:t>
            </w:r>
          </w:p>
        </w:tc>
        <w:tc>
          <w:tcPr>
            <w:tcW w:w="1766" w:type="dxa"/>
            <w:shd w:val="clear" w:color="auto" w:fill="auto"/>
          </w:tcPr>
          <w:p w14:paraId="7E4A5B57" w14:textId="77777777" w:rsidR="005B44FE" w:rsidRPr="0027752B" w:rsidRDefault="00B752CF" w:rsidP="0027752B">
            <w:pPr>
              <w:spacing w:after="0" w:line="240" w:lineRule="auto"/>
            </w:pPr>
            <w:r w:rsidRPr="0027752B">
              <w:t>High</w:t>
            </w:r>
            <w:r w:rsidR="005B44FE" w:rsidRPr="0027752B">
              <w:t xml:space="preserve"> Alarm Setpoint</w:t>
            </w:r>
          </w:p>
        </w:tc>
        <w:tc>
          <w:tcPr>
            <w:tcW w:w="3356" w:type="dxa"/>
            <w:shd w:val="clear" w:color="auto" w:fill="auto"/>
          </w:tcPr>
          <w:p w14:paraId="059F1537" w14:textId="77777777" w:rsidR="005B44FE" w:rsidRPr="0027752B" w:rsidRDefault="005B44FE" w:rsidP="0027752B">
            <w:pPr>
              <w:spacing w:after="0" w:line="240" w:lineRule="auto"/>
            </w:pPr>
            <w:del w:id="39" w:author="Steve Cauduro" w:date="2020-03-18T12:57:00Z">
              <w:r w:rsidRPr="0027752B">
                <w:delText>N/Ap</w:delText>
              </w:r>
            </w:del>
            <w:ins w:id="40" w:author="Steve Cauduro" w:date="2020-03-18T12:57:00Z">
              <w:r w:rsidR="00AE7790" w:rsidRPr="0027752B">
                <w:t>N/A</w:t>
              </w:r>
            </w:ins>
          </w:p>
        </w:tc>
      </w:tr>
      <w:tr w:rsidR="005B44FE" w:rsidRPr="0027752B" w14:paraId="5F496B3B" w14:textId="77777777" w:rsidTr="0027752B">
        <w:tc>
          <w:tcPr>
            <w:tcW w:w="2256" w:type="dxa"/>
            <w:shd w:val="clear" w:color="auto" w:fill="auto"/>
          </w:tcPr>
          <w:p w14:paraId="154FDF86" w14:textId="77777777" w:rsidR="005B44FE" w:rsidRPr="0027752B" w:rsidRDefault="005B44FE" w:rsidP="0027752B">
            <w:pPr>
              <w:spacing w:after="0" w:line="240" w:lineRule="auto"/>
            </w:pPr>
            <w:r w:rsidRPr="0027752B">
              <w:t>HI_Delay</w:t>
            </w:r>
          </w:p>
        </w:tc>
        <w:tc>
          <w:tcPr>
            <w:tcW w:w="1414" w:type="dxa"/>
            <w:shd w:val="clear" w:color="auto" w:fill="auto"/>
          </w:tcPr>
          <w:p w14:paraId="343ECFCD" w14:textId="77777777" w:rsidR="005B44FE" w:rsidRPr="0027752B" w:rsidRDefault="005B44FE" w:rsidP="0027752B">
            <w:pPr>
              <w:spacing w:after="0" w:line="240" w:lineRule="auto"/>
            </w:pPr>
            <w:r w:rsidRPr="0027752B">
              <w:t>Mandatory</w:t>
            </w:r>
          </w:p>
        </w:tc>
        <w:tc>
          <w:tcPr>
            <w:tcW w:w="3736" w:type="dxa"/>
            <w:shd w:val="clear" w:color="auto" w:fill="auto"/>
          </w:tcPr>
          <w:p w14:paraId="68B6C72F" w14:textId="77777777" w:rsidR="005B44FE" w:rsidRPr="0027752B" w:rsidRDefault="005B44FE" w:rsidP="0027752B">
            <w:pPr>
              <w:spacing w:after="0" w:line="240" w:lineRule="auto"/>
              <w:rPr>
                <w:i/>
              </w:rPr>
            </w:pPr>
            <w:r w:rsidRPr="0027752B">
              <w:rPr>
                <w:i/>
              </w:rPr>
              <w:t>Tagname.</w:t>
            </w:r>
            <w:r w:rsidRPr="0027752B">
              <w:t>SN_ HI</w:t>
            </w:r>
          </w:p>
        </w:tc>
        <w:tc>
          <w:tcPr>
            <w:tcW w:w="1766" w:type="dxa"/>
            <w:shd w:val="clear" w:color="auto" w:fill="auto"/>
          </w:tcPr>
          <w:p w14:paraId="47043C80" w14:textId="77777777" w:rsidR="005B44FE" w:rsidRPr="0027752B" w:rsidRDefault="005B44FE" w:rsidP="0027752B">
            <w:pPr>
              <w:spacing w:after="0" w:line="240" w:lineRule="auto"/>
            </w:pPr>
            <w:r w:rsidRPr="0027752B">
              <w:t xml:space="preserve">HI Alarm Delay </w:t>
            </w:r>
          </w:p>
        </w:tc>
        <w:tc>
          <w:tcPr>
            <w:tcW w:w="3356" w:type="dxa"/>
            <w:shd w:val="clear" w:color="auto" w:fill="auto"/>
          </w:tcPr>
          <w:p w14:paraId="0891DFF5" w14:textId="77777777" w:rsidR="005B44FE" w:rsidRPr="0027752B" w:rsidRDefault="005B44FE" w:rsidP="0027752B">
            <w:pPr>
              <w:spacing w:after="0" w:line="240" w:lineRule="auto"/>
            </w:pPr>
            <w:del w:id="41" w:author="Steve Cauduro" w:date="2020-03-18T12:57:00Z">
              <w:r w:rsidRPr="0027752B">
                <w:delText>N/Ap</w:delText>
              </w:r>
            </w:del>
            <w:ins w:id="42" w:author="Steve Cauduro" w:date="2020-03-18T12:57:00Z">
              <w:r w:rsidR="00AE7790" w:rsidRPr="0027752B">
                <w:t>N/A</w:t>
              </w:r>
            </w:ins>
          </w:p>
        </w:tc>
      </w:tr>
      <w:tr w:rsidR="005B44FE" w:rsidRPr="0027752B" w14:paraId="1B6B24A0" w14:textId="77777777" w:rsidTr="0027752B">
        <w:tc>
          <w:tcPr>
            <w:tcW w:w="2256" w:type="dxa"/>
            <w:shd w:val="clear" w:color="auto" w:fill="auto"/>
          </w:tcPr>
          <w:p w14:paraId="1EA39D3D" w14:textId="77777777" w:rsidR="005B44FE" w:rsidRPr="0027752B" w:rsidRDefault="005B44FE" w:rsidP="0027752B">
            <w:pPr>
              <w:spacing w:after="0" w:line="240" w:lineRule="auto"/>
            </w:pPr>
            <w:r w:rsidRPr="0027752B">
              <w:t>HI_Alarm</w:t>
            </w:r>
          </w:p>
        </w:tc>
        <w:tc>
          <w:tcPr>
            <w:tcW w:w="1414" w:type="dxa"/>
            <w:shd w:val="clear" w:color="auto" w:fill="auto"/>
          </w:tcPr>
          <w:p w14:paraId="05D3E8BB" w14:textId="77777777" w:rsidR="005B44FE" w:rsidRPr="0027752B" w:rsidRDefault="005B44FE" w:rsidP="0027752B">
            <w:pPr>
              <w:spacing w:after="0" w:line="240" w:lineRule="auto"/>
            </w:pPr>
            <w:r w:rsidRPr="0027752B">
              <w:t>Mandatory</w:t>
            </w:r>
          </w:p>
        </w:tc>
        <w:tc>
          <w:tcPr>
            <w:tcW w:w="3736" w:type="dxa"/>
            <w:shd w:val="clear" w:color="auto" w:fill="auto"/>
          </w:tcPr>
          <w:p w14:paraId="2D9410EC" w14:textId="77777777" w:rsidR="005B44FE" w:rsidRPr="0027752B" w:rsidRDefault="005B44FE" w:rsidP="0027752B">
            <w:pPr>
              <w:spacing w:after="0" w:line="240" w:lineRule="auto"/>
              <w:rPr>
                <w:i/>
              </w:rPr>
            </w:pPr>
            <w:r w:rsidRPr="0027752B">
              <w:rPr>
                <w:i/>
              </w:rPr>
              <w:t>Tagname.</w:t>
            </w:r>
            <w:r w:rsidRPr="0027752B">
              <w:t>DA_ HI</w:t>
            </w:r>
          </w:p>
        </w:tc>
        <w:tc>
          <w:tcPr>
            <w:tcW w:w="1766" w:type="dxa"/>
            <w:shd w:val="clear" w:color="auto" w:fill="auto"/>
          </w:tcPr>
          <w:p w14:paraId="2459F00C" w14:textId="77777777" w:rsidR="005B44FE" w:rsidRPr="0027752B" w:rsidRDefault="005B44FE" w:rsidP="0027752B">
            <w:pPr>
              <w:spacing w:after="0" w:line="240" w:lineRule="auto"/>
            </w:pPr>
            <w:r w:rsidRPr="0027752B">
              <w:t>HI Alarm</w:t>
            </w:r>
          </w:p>
        </w:tc>
        <w:tc>
          <w:tcPr>
            <w:tcW w:w="3356" w:type="dxa"/>
            <w:shd w:val="clear" w:color="auto" w:fill="auto"/>
          </w:tcPr>
          <w:p w14:paraId="295ACCAF" w14:textId="77777777" w:rsidR="005B44FE" w:rsidRPr="0027752B" w:rsidRDefault="005B44FE" w:rsidP="0027752B">
            <w:pPr>
              <w:spacing w:after="0" w:line="240" w:lineRule="auto"/>
            </w:pPr>
            <w:del w:id="43" w:author="Steve Cauduro" w:date="2020-03-18T12:57:00Z">
              <w:r w:rsidRPr="0027752B">
                <w:delText>N/Ap</w:delText>
              </w:r>
            </w:del>
            <w:ins w:id="44" w:author="Steve Cauduro" w:date="2020-03-18T12:57:00Z">
              <w:r w:rsidR="00AE7790" w:rsidRPr="0027752B">
                <w:t>N/A</w:t>
              </w:r>
            </w:ins>
          </w:p>
        </w:tc>
      </w:tr>
      <w:tr w:rsidR="005B44FE" w:rsidRPr="0027752B" w14:paraId="518303A2" w14:textId="77777777" w:rsidTr="0027752B">
        <w:tc>
          <w:tcPr>
            <w:tcW w:w="2256" w:type="dxa"/>
            <w:shd w:val="clear" w:color="auto" w:fill="auto"/>
          </w:tcPr>
          <w:p w14:paraId="7868D9CD" w14:textId="77777777" w:rsidR="005B44FE" w:rsidRPr="0027752B" w:rsidRDefault="005B44FE" w:rsidP="0027752B">
            <w:pPr>
              <w:spacing w:after="0" w:line="240" w:lineRule="auto"/>
            </w:pPr>
            <w:r w:rsidRPr="0027752B">
              <w:t>LO_Enable</w:t>
            </w:r>
          </w:p>
        </w:tc>
        <w:tc>
          <w:tcPr>
            <w:tcW w:w="1414" w:type="dxa"/>
            <w:shd w:val="clear" w:color="auto" w:fill="auto"/>
          </w:tcPr>
          <w:p w14:paraId="697878D8" w14:textId="77777777" w:rsidR="005B44FE" w:rsidRPr="0027752B" w:rsidRDefault="005B44FE" w:rsidP="0027752B">
            <w:pPr>
              <w:spacing w:after="0" w:line="240" w:lineRule="auto"/>
            </w:pPr>
            <w:r w:rsidRPr="0027752B">
              <w:t>Mandatory</w:t>
            </w:r>
          </w:p>
        </w:tc>
        <w:tc>
          <w:tcPr>
            <w:tcW w:w="3736" w:type="dxa"/>
            <w:shd w:val="clear" w:color="auto" w:fill="auto"/>
          </w:tcPr>
          <w:p w14:paraId="4DC0DB8C" w14:textId="77777777" w:rsidR="005B44FE" w:rsidRPr="0027752B" w:rsidRDefault="005B44FE" w:rsidP="0027752B">
            <w:pPr>
              <w:spacing w:after="0" w:line="240" w:lineRule="auto"/>
              <w:rPr>
                <w:i/>
              </w:rPr>
            </w:pPr>
            <w:r w:rsidRPr="0027752B">
              <w:rPr>
                <w:i/>
              </w:rPr>
              <w:t>Tagname.</w:t>
            </w:r>
            <w:r w:rsidRPr="0027752B">
              <w:t>PB_LO</w:t>
            </w:r>
          </w:p>
        </w:tc>
        <w:tc>
          <w:tcPr>
            <w:tcW w:w="1766" w:type="dxa"/>
            <w:shd w:val="clear" w:color="auto" w:fill="auto"/>
          </w:tcPr>
          <w:p w14:paraId="7AB364F8" w14:textId="77777777" w:rsidR="005B44FE" w:rsidRPr="0027752B" w:rsidRDefault="005B44FE" w:rsidP="0027752B">
            <w:pPr>
              <w:spacing w:after="0" w:line="240" w:lineRule="auto"/>
            </w:pPr>
            <w:r w:rsidRPr="0027752B">
              <w:t>LO Alarm Enable UDT</w:t>
            </w:r>
          </w:p>
        </w:tc>
        <w:tc>
          <w:tcPr>
            <w:tcW w:w="3356" w:type="dxa"/>
            <w:shd w:val="clear" w:color="auto" w:fill="auto"/>
          </w:tcPr>
          <w:p w14:paraId="4F357980" w14:textId="77777777" w:rsidR="005B44FE" w:rsidRPr="0027752B" w:rsidRDefault="005B44FE" w:rsidP="0027752B">
            <w:pPr>
              <w:spacing w:after="0" w:line="240" w:lineRule="auto"/>
            </w:pPr>
            <w:del w:id="45" w:author="Steve Cauduro" w:date="2020-03-18T12:57:00Z">
              <w:r w:rsidRPr="0027752B">
                <w:delText>N/Ap</w:delText>
              </w:r>
            </w:del>
            <w:ins w:id="46" w:author="Steve Cauduro" w:date="2020-03-18T12:57:00Z">
              <w:r w:rsidR="00AE7790" w:rsidRPr="0027752B">
                <w:t>N/A</w:t>
              </w:r>
            </w:ins>
          </w:p>
        </w:tc>
      </w:tr>
      <w:tr w:rsidR="005B44FE" w:rsidRPr="0027752B" w14:paraId="647682B7" w14:textId="77777777" w:rsidTr="0027752B">
        <w:tc>
          <w:tcPr>
            <w:tcW w:w="2256" w:type="dxa"/>
            <w:shd w:val="clear" w:color="auto" w:fill="auto"/>
          </w:tcPr>
          <w:p w14:paraId="2A2F396A" w14:textId="77777777" w:rsidR="005B44FE" w:rsidRPr="0027752B" w:rsidRDefault="005B44FE" w:rsidP="0027752B">
            <w:pPr>
              <w:spacing w:after="0" w:line="240" w:lineRule="auto"/>
            </w:pPr>
            <w:r w:rsidRPr="0027752B">
              <w:t>LO_Seal</w:t>
            </w:r>
          </w:p>
        </w:tc>
        <w:tc>
          <w:tcPr>
            <w:tcW w:w="1414" w:type="dxa"/>
            <w:shd w:val="clear" w:color="auto" w:fill="auto"/>
          </w:tcPr>
          <w:p w14:paraId="70BA6FFF" w14:textId="77777777" w:rsidR="005B44FE" w:rsidRPr="0027752B" w:rsidRDefault="005B44FE" w:rsidP="0027752B">
            <w:pPr>
              <w:spacing w:after="0" w:line="240" w:lineRule="auto"/>
            </w:pPr>
            <w:r w:rsidRPr="0027752B">
              <w:t>Optional</w:t>
            </w:r>
          </w:p>
        </w:tc>
        <w:tc>
          <w:tcPr>
            <w:tcW w:w="3736" w:type="dxa"/>
            <w:shd w:val="clear" w:color="auto" w:fill="auto"/>
          </w:tcPr>
          <w:p w14:paraId="3B677755" w14:textId="77777777" w:rsidR="005B44FE" w:rsidRPr="0027752B" w:rsidRDefault="005B44FE" w:rsidP="0027752B">
            <w:pPr>
              <w:spacing w:after="0" w:line="240" w:lineRule="auto"/>
              <w:rPr>
                <w:i/>
              </w:rPr>
            </w:pPr>
            <w:r w:rsidRPr="0027752B">
              <w:rPr>
                <w:i/>
              </w:rPr>
              <w:t>Tagname</w:t>
            </w:r>
            <w:r w:rsidRPr="0027752B">
              <w:t>.ADDON.LO_Seal</w:t>
            </w:r>
          </w:p>
        </w:tc>
        <w:tc>
          <w:tcPr>
            <w:tcW w:w="1766" w:type="dxa"/>
            <w:shd w:val="clear" w:color="auto" w:fill="auto"/>
          </w:tcPr>
          <w:p w14:paraId="0B59CEB9" w14:textId="77777777" w:rsidR="005B44FE" w:rsidRPr="0027752B" w:rsidRDefault="005B44FE" w:rsidP="0027752B">
            <w:pPr>
              <w:spacing w:after="0" w:line="240" w:lineRule="auto"/>
            </w:pPr>
            <w:r w:rsidRPr="0027752B">
              <w:t>L</w:t>
            </w:r>
            <w:r w:rsidR="00B752CF" w:rsidRPr="0027752B">
              <w:t>ow</w:t>
            </w:r>
            <w:r w:rsidRPr="0027752B">
              <w:t xml:space="preserve"> Alarm Seal</w:t>
            </w:r>
          </w:p>
        </w:tc>
        <w:tc>
          <w:tcPr>
            <w:tcW w:w="3356" w:type="dxa"/>
            <w:shd w:val="clear" w:color="auto" w:fill="auto"/>
          </w:tcPr>
          <w:p w14:paraId="0F5C56B1" w14:textId="77777777" w:rsidR="005B44FE" w:rsidRPr="0027752B" w:rsidRDefault="005B44FE" w:rsidP="0027752B">
            <w:pPr>
              <w:spacing w:after="0" w:line="240" w:lineRule="auto"/>
            </w:pPr>
            <w:r w:rsidRPr="0027752B">
              <w:t>Program Outside the AOI.  When set to true, the alarm remains set even when process conditions return to normal operating range.  The alarm must be cleared from the HMI.</w:t>
            </w:r>
          </w:p>
        </w:tc>
      </w:tr>
      <w:tr w:rsidR="005B44FE" w:rsidRPr="0027752B" w14:paraId="3CEF013B" w14:textId="77777777" w:rsidTr="0027752B">
        <w:tc>
          <w:tcPr>
            <w:tcW w:w="2256" w:type="dxa"/>
            <w:shd w:val="clear" w:color="auto" w:fill="auto"/>
          </w:tcPr>
          <w:p w14:paraId="31818C16" w14:textId="77777777" w:rsidR="005B44FE" w:rsidRPr="0027752B" w:rsidRDefault="005B44FE" w:rsidP="0027752B">
            <w:pPr>
              <w:spacing w:after="0" w:line="240" w:lineRule="auto"/>
            </w:pPr>
            <w:r w:rsidRPr="0027752B">
              <w:t>LO_Mask</w:t>
            </w:r>
          </w:p>
        </w:tc>
        <w:tc>
          <w:tcPr>
            <w:tcW w:w="1414" w:type="dxa"/>
            <w:shd w:val="clear" w:color="auto" w:fill="auto"/>
          </w:tcPr>
          <w:p w14:paraId="51E7E728" w14:textId="77777777" w:rsidR="005B44FE" w:rsidRPr="0027752B" w:rsidRDefault="005B44FE" w:rsidP="0027752B">
            <w:pPr>
              <w:spacing w:after="0" w:line="240" w:lineRule="auto"/>
            </w:pPr>
            <w:r w:rsidRPr="0027752B">
              <w:t>Optional</w:t>
            </w:r>
          </w:p>
        </w:tc>
        <w:tc>
          <w:tcPr>
            <w:tcW w:w="3736" w:type="dxa"/>
            <w:shd w:val="clear" w:color="auto" w:fill="auto"/>
          </w:tcPr>
          <w:p w14:paraId="489BC817" w14:textId="77777777" w:rsidR="005B44FE" w:rsidRPr="0027752B" w:rsidRDefault="005B44FE" w:rsidP="0027752B">
            <w:pPr>
              <w:spacing w:after="0" w:line="240" w:lineRule="auto"/>
            </w:pPr>
            <w:r w:rsidRPr="0027752B">
              <w:rPr>
                <w:i/>
              </w:rPr>
              <w:t>Tagname</w:t>
            </w:r>
            <w:r w:rsidRPr="0027752B">
              <w:t>.ADDON.LO_Mask</w:t>
            </w:r>
          </w:p>
        </w:tc>
        <w:tc>
          <w:tcPr>
            <w:tcW w:w="1766" w:type="dxa"/>
            <w:shd w:val="clear" w:color="auto" w:fill="auto"/>
          </w:tcPr>
          <w:p w14:paraId="1B57FD0A" w14:textId="77777777" w:rsidR="005B44FE" w:rsidRPr="0027752B" w:rsidRDefault="00B752CF" w:rsidP="0027752B">
            <w:pPr>
              <w:spacing w:after="0" w:line="240" w:lineRule="auto"/>
            </w:pPr>
            <w:r w:rsidRPr="0027752B">
              <w:t>Low</w:t>
            </w:r>
            <w:r w:rsidR="005B44FE" w:rsidRPr="0027752B">
              <w:t xml:space="preserve"> Alarm Mask</w:t>
            </w:r>
          </w:p>
        </w:tc>
        <w:tc>
          <w:tcPr>
            <w:tcW w:w="3356" w:type="dxa"/>
            <w:shd w:val="clear" w:color="auto" w:fill="auto"/>
          </w:tcPr>
          <w:p w14:paraId="19932494" w14:textId="77777777" w:rsidR="005B44FE" w:rsidRPr="0027752B" w:rsidRDefault="005B44FE" w:rsidP="0027752B">
            <w:pPr>
              <w:spacing w:after="0" w:line="240" w:lineRule="auto"/>
            </w:pPr>
            <w:r w:rsidRPr="0027752B">
              <w:t>Program Conditions Outside of the AOI that inhibit the alarm condition</w:t>
            </w:r>
          </w:p>
        </w:tc>
      </w:tr>
      <w:tr w:rsidR="005B44FE" w:rsidRPr="0027752B" w14:paraId="04997404" w14:textId="77777777" w:rsidTr="0027752B">
        <w:tc>
          <w:tcPr>
            <w:tcW w:w="2256" w:type="dxa"/>
            <w:shd w:val="clear" w:color="auto" w:fill="auto"/>
          </w:tcPr>
          <w:p w14:paraId="380F0881" w14:textId="77777777" w:rsidR="005B44FE" w:rsidRPr="0027752B" w:rsidRDefault="005B44FE" w:rsidP="0027752B">
            <w:pPr>
              <w:spacing w:after="0" w:line="240" w:lineRule="auto"/>
            </w:pPr>
            <w:r w:rsidRPr="0027752B">
              <w:t>LO_Setpoint</w:t>
            </w:r>
          </w:p>
        </w:tc>
        <w:tc>
          <w:tcPr>
            <w:tcW w:w="1414" w:type="dxa"/>
            <w:shd w:val="clear" w:color="auto" w:fill="auto"/>
          </w:tcPr>
          <w:p w14:paraId="33C60F10" w14:textId="77777777" w:rsidR="005B44FE" w:rsidRPr="0027752B" w:rsidRDefault="005B44FE" w:rsidP="0027752B">
            <w:pPr>
              <w:spacing w:after="0" w:line="240" w:lineRule="auto"/>
            </w:pPr>
            <w:r w:rsidRPr="0027752B">
              <w:t>Mandatory</w:t>
            </w:r>
          </w:p>
        </w:tc>
        <w:tc>
          <w:tcPr>
            <w:tcW w:w="3736" w:type="dxa"/>
            <w:shd w:val="clear" w:color="auto" w:fill="auto"/>
          </w:tcPr>
          <w:p w14:paraId="503C9641" w14:textId="77777777" w:rsidR="005B44FE" w:rsidRPr="0027752B" w:rsidRDefault="005B44FE" w:rsidP="0027752B">
            <w:pPr>
              <w:spacing w:after="0" w:line="240" w:lineRule="auto"/>
              <w:rPr>
                <w:i/>
              </w:rPr>
            </w:pPr>
            <w:r w:rsidRPr="0027752B">
              <w:rPr>
                <w:i/>
              </w:rPr>
              <w:t>Tagname.</w:t>
            </w:r>
            <w:r w:rsidRPr="0027752B">
              <w:t>AO_ LO</w:t>
            </w:r>
          </w:p>
        </w:tc>
        <w:tc>
          <w:tcPr>
            <w:tcW w:w="1766" w:type="dxa"/>
            <w:shd w:val="clear" w:color="auto" w:fill="auto"/>
          </w:tcPr>
          <w:p w14:paraId="3F5D135B" w14:textId="77777777" w:rsidR="005B44FE" w:rsidRPr="0027752B" w:rsidRDefault="00B752CF" w:rsidP="0027752B">
            <w:pPr>
              <w:spacing w:after="0" w:line="240" w:lineRule="auto"/>
            </w:pPr>
            <w:r w:rsidRPr="0027752B">
              <w:t>Low</w:t>
            </w:r>
            <w:r w:rsidR="005B44FE" w:rsidRPr="0027752B">
              <w:t xml:space="preserve"> Alarm Setpoint</w:t>
            </w:r>
          </w:p>
        </w:tc>
        <w:tc>
          <w:tcPr>
            <w:tcW w:w="3356" w:type="dxa"/>
            <w:shd w:val="clear" w:color="auto" w:fill="auto"/>
          </w:tcPr>
          <w:p w14:paraId="70BC586E" w14:textId="77777777" w:rsidR="005B44FE" w:rsidRPr="0027752B" w:rsidRDefault="005B44FE" w:rsidP="0027752B">
            <w:pPr>
              <w:spacing w:after="0" w:line="240" w:lineRule="auto"/>
            </w:pPr>
            <w:del w:id="47" w:author="Steve Cauduro" w:date="2020-03-18T12:57:00Z">
              <w:r w:rsidRPr="0027752B">
                <w:delText>N/Ap</w:delText>
              </w:r>
            </w:del>
            <w:ins w:id="48" w:author="Steve Cauduro" w:date="2020-03-18T12:57:00Z">
              <w:r w:rsidR="00AE7790" w:rsidRPr="0027752B">
                <w:t>N/A</w:t>
              </w:r>
            </w:ins>
          </w:p>
        </w:tc>
      </w:tr>
      <w:tr w:rsidR="005B44FE" w:rsidRPr="0027752B" w14:paraId="714602AF" w14:textId="77777777" w:rsidTr="0027752B">
        <w:tc>
          <w:tcPr>
            <w:tcW w:w="2256" w:type="dxa"/>
            <w:shd w:val="clear" w:color="auto" w:fill="auto"/>
          </w:tcPr>
          <w:p w14:paraId="0E048144" w14:textId="77777777" w:rsidR="005B44FE" w:rsidRPr="0027752B" w:rsidRDefault="005B44FE" w:rsidP="0027752B">
            <w:pPr>
              <w:spacing w:after="0" w:line="240" w:lineRule="auto"/>
            </w:pPr>
            <w:r w:rsidRPr="0027752B">
              <w:t>LO_Delay</w:t>
            </w:r>
          </w:p>
        </w:tc>
        <w:tc>
          <w:tcPr>
            <w:tcW w:w="1414" w:type="dxa"/>
            <w:shd w:val="clear" w:color="auto" w:fill="auto"/>
          </w:tcPr>
          <w:p w14:paraId="5DDFCFF0" w14:textId="77777777" w:rsidR="005B44FE" w:rsidRPr="0027752B" w:rsidRDefault="005B44FE" w:rsidP="0027752B">
            <w:pPr>
              <w:spacing w:after="0" w:line="240" w:lineRule="auto"/>
            </w:pPr>
            <w:r w:rsidRPr="0027752B">
              <w:t>Mandatory</w:t>
            </w:r>
          </w:p>
        </w:tc>
        <w:tc>
          <w:tcPr>
            <w:tcW w:w="3736" w:type="dxa"/>
            <w:shd w:val="clear" w:color="auto" w:fill="auto"/>
          </w:tcPr>
          <w:p w14:paraId="6E3919E7" w14:textId="77777777" w:rsidR="005B44FE" w:rsidRPr="0027752B" w:rsidRDefault="005B44FE" w:rsidP="0027752B">
            <w:pPr>
              <w:spacing w:after="0" w:line="240" w:lineRule="auto"/>
              <w:rPr>
                <w:i/>
              </w:rPr>
            </w:pPr>
            <w:r w:rsidRPr="0027752B">
              <w:rPr>
                <w:i/>
              </w:rPr>
              <w:t>Tagname.</w:t>
            </w:r>
            <w:r w:rsidRPr="0027752B">
              <w:t>SN_ LO</w:t>
            </w:r>
          </w:p>
        </w:tc>
        <w:tc>
          <w:tcPr>
            <w:tcW w:w="1766" w:type="dxa"/>
            <w:shd w:val="clear" w:color="auto" w:fill="auto"/>
          </w:tcPr>
          <w:p w14:paraId="1FA3AC74" w14:textId="77777777" w:rsidR="005B44FE" w:rsidRPr="0027752B" w:rsidRDefault="00B752CF" w:rsidP="0027752B">
            <w:pPr>
              <w:spacing w:after="0" w:line="240" w:lineRule="auto"/>
            </w:pPr>
            <w:r w:rsidRPr="0027752B">
              <w:t>Low</w:t>
            </w:r>
            <w:r w:rsidR="005B44FE" w:rsidRPr="0027752B">
              <w:t xml:space="preserve"> Alarm Delay </w:t>
            </w:r>
          </w:p>
        </w:tc>
        <w:tc>
          <w:tcPr>
            <w:tcW w:w="3356" w:type="dxa"/>
            <w:shd w:val="clear" w:color="auto" w:fill="auto"/>
          </w:tcPr>
          <w:p w14:paraId="651BA997" w14:textId="77777777" w:rsidR="005B44FE" w:rsidRPr="0027752B" w:rsidRDefault="005B44FE" w:rsidP="0027752B">
            <w:pPr>
              <w:spacing w:after="0" w:line="240" w:lineRule="auto"/>
            </w:pPr>
            <w:del w:id="49" w:author="Steve Cauduro" w:date="2020-03-18T12:57:00Z">
              <w:r w:rsidRPr="0027752B">
                <w:delText>N/Ap</w:delText>
              </w:r>
            </w:del>
            <w:ins w:id="50" w:author="Steve Cauduro" w:date="2020-03-18T12:57:00Z">
              <w:r w:rsidR="00AE7790" w:rsidRPr="0027752B">
                <w:t>N/A</w:t>
              </w:r>
            </w:ins>
          </w:p>
        </w:tc>
      </w:tr>
      <w:tr w:rsidR="005B44FE" w:rsidRPr="0027752B" w14:paraId="1E5BE022" w14:textId="77777777" w:rsidTr="0027752B">
        <w:tc>
          <w:tcPr>
            <w:tcW w:w="2256" w:type="dxa"/>
            <w:shd w:val="clear" w:color="auto" w:fill="auto"/>
          </w:tcPr>
          <w:p w14:paraId="25E1E4F1" w14:textId="77777777" w:rsidR="005B44FE" w:rsidRPr="0027752B" w:rsidRDefault="005B44FE" w:rsidP="0027752B">
            <w:pPr>
              <w:spacing w:after="0" w:line="240" w:lineRule="auto"/>
            </w:pPr>
            <w:r w:rsidRPr="0027752B">
              <w:t>LO_Alarm</w:t>
            </w:r>
          </w:p>
        </w:tc>
        <w:tc>
          <w:tcPr>
            <w:tcW w:w="1414" w:type="dxa"/>
            <w:shd w:val="clear" w:color="auto" w:fill="auto"/>
          </w:tcPr>
          <w:p w14:paraId="6618C4A5" w14:textId="77777777" w:rsidR="005B44FE" w:rsidRPr="0027752B" w:rsidRDefault="005B44FE" w:rsidP="0027752B">
            <w:pPr>
              <w:spacing w:after="0" w:line="240" w:lineRule="auto"/>
            </w:pPr>
            <w:r w:rsidRPr="0027752B">
              <w:t>Mandatory</w:t>
            </w:r>
          </w:p>
        </w:tc>
        <w:tc>
          <w:tcPr>
            <w:tcW w:w="3736" w:type="dxa"/>
            <w:shd w:val="clear" w:color="auto" w:fill="auto"/>
          </w:tcPr>
          <w:p w14:paraId="5F3CD8A3" w14:textId="77777777" w:rsidR="005B44FE" w:rsidRPr="0027752B" w:rsidRDefault="005B44FE" w:rsidP="0027752B">
            <w:pPr>
              <w:spacing w:after="0" w:line="240" w:lineRule="auto"/>
              <w:rPr>
                <w:i/>
              </w:rPr>
            </w:pPr>
            <w:r w:rsidRPr="0027752B">
              <w:rPr>
                <w:i/>
              </w:rPr>
              <w:t>Tagname.</w:t>
            </w:r>
            <w:r w:rsidRPr="0027752B">
              <w:t>DA_ LO</w:t>
            </w:r>
          </w:p>
        </w:tc>
        <w:tc>
          <w:tcPr>
            <w:tcW w:w="1766" w:type="dxa"/>
            <w:shd w:val="clear" w:color="auto" w:fill="auto"/>
          </w:tcPr>
          <w:p w14:paraId="3C4FD83B" w14:textId="77777777" w:rsidR="005B44FE" w:rsidRPr="0027752B" w:rsidRDefault="00B752CF" w:rsidP="0027752B">
            <w:pPr>
              <w:spacing w:after="0" w:line="240" w:lineRule="auto"/>
            </w:pPr>
            <w:r w:rsidRPr="0027752B">
              <w:t>Low</w:t>
            </w:r>
            <w:r w:rsidR="005B44FE" w:rsidRPr="0027752B">
              <w:t xml:space="preserve"> Alarm</w:t>
            </w:r>
          </w:p>
        </w:tc>
        <w:tc>
          <w:tcPr>
            <w:tcW w:w="3356" w:type="dxa"/>
            <w:shd w:val="clear" w:color="auto" w:fill="auto"/>
          </w:tcPr>
          <w:p w14:paraId="5E27224E" w14:textId="77777777" w:rsidR="005B44FE" w:rsidRPr="0027752B" w:rsidRDefault="005B44FE" w:rsidP="0027752B">
            <w:pPr>
              <w:spacing w:after="0" w:line="240" w:lineRule="auto"/>
            </w:pPr>
            <w:del w:id="51" w:author="Steve Cauduro" w:date="2020-03-18T12:57:00Z">
              <w:r w:rsidRPr="0027752B">
                <w:delText>N/Ap</w:delText>
              </w:r>
            </w:del>
            <w:ins w:id="52" w:author="Steve Cauduro" w:date="2020-03-18T12:57:00Z">
              <w:r w:rsidR="00AE7790" w:rsidRPr="0027752B">
                <w:t>N/A</w:t>
              </w:r>
            </w:ins>
          </w:p>
        </w:tc>
      </w:tr>
      <w:tr w:rsidR="005B44FE" w:rsidRPr="0027752B" w14:paraId="3D31584D" w14:textId="77777777" w:rsidTr="0027752B">
        <w:tc>
          <w:tcPr>
            <w:tcW w:w="2256" w:type="dxa"/>
            <w:shd w:val="clear" w:color="auto" w:fill="auto"/>
          </w:tcPr>
          <w:p w14:paraId="45B22B01" w14:textId="77777777" w:rsidR="005B44FE" w:rsidRPr="0027752B" w:rsidRDefault="005B44FE" w:rsidP="0027752B">
            <w:pPr>
              <w:spacing w:after="0" w:line="240" w:lineRule="auto"/>
            </w:pPr>
            <w:r w:rsidRPr="0027752B">
              <w:t>LOLO_Enable</w:t>
            </w:r>
          </w:p>
        </w:tc>
        <w:tc>
          <w:tcPr>
            <w:tcW w:w="1414" w:type="dxa"/>
            <w:shd w:val="clear" w:color="auto" w:fill="auto"/>
          </w:tcPr>
          <w:p w14:paraId="5F28971C" w14:textId="77777777" w:rsidR="005B44FE" w:rsidRPr="0027752B" w:rsidRDefault="005B44FE" w:rsidP="0027752B">
            <w:pPr>
              <w:spacing w:after="0" w:line="240" w:lineRule="auto"/>
            </w:pPr>
            <w:r w:rsidRPr="0027752B">
              <w:t>Mandatory</w:t>
            </w:r>
          </w:p>
        </w:tc>
        <w:tc>
          <w:tcPr>
            <w:tcW w:w="3736" w:type="dxa"/>
            <w:shd w:val="clear" w:color="auto" w:fill="auto"/>
          </w:tcPr>
          <w:p w14:paraId="3339ED88" w14:textId="77777777" w:rsidR="005B44FE" w:rsidRPr="0027752B" w:rsidRDefault="005B44FE" w:rsidP="0027752B">
            <w:pPr>
              <w:spacing w:after="0" w:line="240" w:lineRule="auto"/>
              <w:rPr>
                <w:i/>
              </w:rPr>
            </w:pPr>
            <w:r w:rsidRPr="0027752B">
              <w:rPr>
                <w:i/>
              </w:rPr>
              <w:t>Tagname.</w:t>
            </w:r>
            <w:r w:rsidRPr="0027752B">
              <w:t>PB_LL</w:t>
            </w:r>
          </w:p>
        </w:tc>
        <w:tc>
          <w:tcPr>
            <w:tcW w:w="1766" w:type="dxa"/>
            <w:shd w:val="clear" w:color="auto" w:fill="auto"/>
          </w:tcPr>
          <w:p w14:paraId="505A4482" w14:textId="77777777" w:rsidR="005B44FE" w:rsidRPr="0027752B" w:rsidRDefault="005B44FE" w:rsidP="0027752B">
            <w:pPr>
              <w:spacing w:after="0" w:line="240" w:lineRule="auto"/>
            </w:pPr>
            <w:r w:rsidRPr="0027752B">
              <w:t>LOLO Alarm Enable UDT</w:t>
            </w:r>
          </w:p>
        </w:tc>
        <w:tc>
          <w:tcPr>
            <w:tcW w:w="3356" w:type="dxa"/>
            <w:shd w:val="clear" w:color="auto" w:fill="auto"/>
          </w:tcPr>
          <w:p w14:paraId="320321B8" w14:textId="77777777" w:rsidR="005B44FE" w:rsidRPr="0027752B" w:rsidRDefault="005B44FE" w:rsidP="0027752B">
            <w:pPr>
              <w:spacing w:after="0" w:line="240" w:lineRule="auto"/>
            </w:pPr>
            <w:del w:id="53" w:author="Steve Cauduro" w:date="2020-03-18T12:57:00Z">
              <w:r w:rsidRPr="0027752B">
                <w:delText>N/Ap</w:delText>
              </w:r>
            </w:del>
            <w:ins w:id="54" w:author="Steve Cauduro" w:date="2020-03-18T12:57:00Z">
              <w:r w:rsidR="00AE7790" w:rsidRPr="0027752B">
                <w:t>N/A</w:t>
              </w:r>
            </w:ins>
          </w:p>
        </w:tc>
      </w:tr>
      <w:tr w:rsidR="005B44FE" w:rsidRPr="0027752B" w14:paraId="1CA44673" w14:textId="77777777" w:rsidTr="0027752B">
        <w:tc>
          <w:tcPr>
            <w:tcW w:w="2256" w:type="dxa"/>
            <w:shd w:val="clear" w:color="auto" w:fill="auto"/>
          </w:tcPr>
          <w:p w14:paraId="29154E40" w14:textId="77777777" w:rsidR="005B44FE" w:rsidRPr="0027752B" w:rsidRDefault="005B44FE" w:rsidP="0027752B">
            <w:pPr>
              <w:spacing w:after="0" w:line="240" w:lineRule="auto"/>
            </w:pPr>
            <w:r w:rsidRPr="0027752B">
              <w:t>LOLO_Seal</w:t>
            </w:r>
          </w:p>
        </w:tc>
        <w:tc>
          <w:tcPr>
            <w:tcW w:w="1414" w:type="dxa"/>
            <w:shd w:val="clear" w:color="auto" w:fill="auto"/>
          </w:tcPr>
          <w:p w14:paraId="3167C3A5" w14:textId="77777777" w:rsidR="005B44FE" w:rsidRPr="0027752B" w:rsidRDefault="005B44FE" w:rsidP="0027752B">
            <w:pPr>
              <w:spacing w:after="0" w:line="240" w:lineRule="auto"/>
            </w:pPr>
            <w:r w:rsidRPr="0027752B">
              <w:t>Optional</w:t>
            </w:r>
          </w:p>
        </w:tc>
        <w:tc>
          <w:tcPr>
            <w:tcW w:w="3736" w:type="dxa"/>
            <w:shd w:val="clear" w:color="auto" w:fill="auto"/>
          </w:tcPr>
          <w:p w14:paraId="74C954F9" w14:textId="77777777" w:rsidR="005B44FE" w:rsidRPr="0027752B" w:rsidRDefault="005B44FE" w:rsidP="0027752B">
            <w:pPr>
              <w:spacing w:after="0" w:line="240" w:lineRule="auto"/>
              <w:rPr>
                <w:i/>
              </w:rPr>
            </w:pPr>
            <w:r w:rsidRPr="0027752B">
              <w:rPr>
                <w:i/>
              </w:rPr>
              <w:t>Tagname</w:t>
            </w:r>
            <w:r w:rsidRPr="0027752B">
              <w:t>.ADDON.LOLO_Seal</w:t>
            </w:r>
          </w:p>
        </w:tc>
        <w:tc>
          <w:tcPr>
            <w:tcW w:w="1766" w:type="dxa"/>
            <w:shd w:val="clear" w:color="auto" w:fill="auto"/>
          </w:tcPr>
          <w:p w14:paraId="6ACDD1F6" w14:textId="77777777" w:rsidR="005B44FE" w:rsidRPr="0027752B" w:rsidRDefault="005B44FE" w:rsidP="0027752B">
            <w:pPr>
              <w:spacing w:after="0" w:line="240" w:lineRule="auto"/>
            </w:pPr>
            <w:r w:rsidRPr="0027752B">
              <w:t>LOLO Alarm Seal</w:t>
            </w:r>
          </w:p>
        </w:tc>
        <w:tc>
          <w:tcPr>
            <w:tcW w:w="3356" w:type="dxa"/>
            <w:shd w:val="clear" w:color="auto" w:fill="auto"/>
          </w:tcPr>
          <w:p w14:paraId="74FCADCB" w14:textId="77777777" w:rsidR="005B44FE" w:rsidRPr="0027752B" w:rsidRDefault="005B44FE" w:rsidP="0027752B">
            <w:pPr>
              <w:spacing w:after="0" w:line="240" w:lineRule="auto"/>
            </w:pPr>
            <w:r w:rsidRPr="0027752B">
              <w:t>Program Outside the AOI.  When set to true, the alarm remains set even when process conditions return to normal operating range.  The alarm must be cleared from the HMI.</w:t>
            </w:r>
          </w:p>
        </w:tc>
      </w:tr>
      <w:tr w:rsidR="005B44FE" w:rsidRPr="0027752B" w14:paraId="4C2779F9" w14:textId="77777777" w:rsidTr="0027752B">
        <w:tc>
          <w:tcPr>
            <w:tcW w:w="2256" w:type="dxa"/>
            <w:shd w:val="clear" w:color="auto" w:fill="auto"/>
          </w:tcPr>
          <w:p w14:paraId="652F6D70" w14:textId="77777777" w:rsidR="005B44FE" w:rsidRPr="0027752B" w:rsidRDefault="005B44FE" w:rsidP="0027752B">
            <w:pPr>
              <w:spacing w:after="0" w:line="240" w:lineRule="auto"/>
            </w:pPr>
            <w:r w:rsidRPr="0027752B">
              <w:t>LOLO_Mask</w:t>
            </w:r>
          </w:p>
        </w:tc>
        <w:tc>
          <w:tcPr>
            <w:tcW w:w="1414" w:type="dxa"/>
            <w:shd w:val="clear" w:color="auto" w:fill="auto"/>
          </w:tcPr>
          <w:p w14:paraId="67863C59" w14:textId="77777777" w:rsidR="005B44FE" w:rsidRPr="0027752B" w:rsidRDefault="005B44FE" w:rsidP="0027752B">
            <w:pPr>
              <w:spacing w:after="0" w:line="240" w:lineRule="auto"/>
            </w:pPr>
            <w:r w:rsidRPr="0027752B">
              <w:t>Optional</w:t>
            </w:r>
          </w:p>
        </w:tc>
        <w:tc>
          <w:tcPr>
            <w:tcW w:w="3736" w:type="dxa"/>
            <w:shd w:val="clear" w:color="auto" w:fill="auto"/>
          </w:tcPr>
          <w:p w14:paraId="23C61A4B" w14:textId="77777777" w:rsidR="005B44FE" w:rsidRPr="0027752B" w:rsidRDefault="005B44FE" w:rsidP="0027752B">
            <w:pPr>
              <w:spacing w:after="0" w:line="240" w:lineRule="auto"/>
            </w:pPr>
            <w:r w:rsidRPr="0027752B">
              <w:rPr>
                <w:i/>
              </w:rPr>
              <w:t>Tagname</w:t>
            </w:r>
            <w:r w:rsidRPr="0027752B">
              <w:t>.ADDON.LOLO_Mask</w:t>
            </w:r>
          </w:p>
        </w:tc>
        <w:tc>
          <w:tcPr>
            <w:tcW w:w="1766" w:type="dxa"/>
            <w:shd w:val="clear" w:color="auto" w:fill="auto"/>
          </w:tcPr>
          <w:p w14:paraId="01EB81AC" w14:textId="77777777" w:rsidR="005B44FE" w:rsidRPr="0027752B" w:rsidRDefault="005B44FE" w:rsidP="0027752B">
            <w:pPr>
              <w:spacing w:after="0" w:line="240" w:lineRule="auto"/>
            </w:pPr>
            <w:r w:rsidRPr="0027752B">
              <w:t>LOLO Alarm Mask</w:t>
            </w:r>
          </w:p>
        </w:tc>
        <w:tc>
          <w:tcPr>
            <w:tcW w:w="3356" w:type="dxa"/>
            <w:shd w:val="clear" w:color="auto" w:fill="auto"/>
          </w:tcPr>
          <w:p w14:paraId="42DA4F78" w14:textId="77777777" w:rsidR="005B44FE" w:rsidRPr="0027752B" w:rsidRDefault="005B44FE" w:rsidP="0027752B">
            <w:pPr>
              <w:spacing w:after="0" w:line="240" w:lineRule="auto"/>
            </w:pPr>
            <w:r w:rsidRPr="0027752B">
              <w:t>Program Conditions Outside of the AOI that inhibit the alarm condition</w:t>
            </w:r>
          </w:p>
        </w:tc>
      </w:tr>
      <w:tr w:rsidR="005B44FE" w:rsidRPr="0027752B" w14:paraId="1831E98E" w14:textId="77777777" w:rsidTr="0027752B">
        <w:tc>
          <w:tcPr>
            <w:tcW w:w="2256" w:type="dxa"/>
            <w:shd w:val="clear" w:color="auto" w:fill="auto"/>
          </w:tcPr>
          <w:p w14:paraId="217F2BF6" w14:textId="77777777" w:rsidR="005B44FE" w:rsidRPr="0027752B" w:rsidRDefault="005B44FE" w:rsidP="0027752B">
            <w:pPr>
              <w:spacing w:after="0" w:line="240" w:lineRule="auto"/>
            </w:pPr>
            <w:r w:rsidRPr="0027752B">
              <w:lastRenderedPageBreak/>
              <w:t>LOLO_Setpoint</w:t>
            </w:r>
          </w:p>
        </w:tc>
        <w:tc>
          <w:tcPr>
            <w:tcW w:w="1414" w:type="dxa"/>
            <w:shd w:val="clear" w:color="auto" w:fill="auto"/>
          </w:tcPr>
          <w:p w14:paraId="26C6426D" w14:textId="77777777" w:rsidR="005B44FE" w:rsidRPr="0027752B" w:rsidRDefault="005B44FE" w:rsidP="0027752B">
            <w:pPr>
              <w:spacing w:after="0" w:line="240" w:lineRule="auto"/>
            </w:pPr>
            <w:r w:rsidRPr="0027752B">
              <w:t>Mandatory</w:t>
            </w:r>
          </w:p>
        </w:tc>
        <w:tc>
          <w:tcPr>
            <w:tcW w:w="3736" w:type="dxa"/>
            <w:shd w:val="clear" w:color="auto" w:fill="auto"/>
          </w:tcPr>
          <w:p w14:paraId="1EEF2312" w14:textId="77777777" w:rsidR="005B44FE" w:rsidRPr="0027752B" w:rsidRDefault="005B44FE" w:rsidP="0027752B">
            <w:pPr>
              <w:spacing w:after="0" w:line="240" w:lineRule="auto"/>
              <w:rPr>
                <w:i/>
              </w:rPr>
            </w:pPr>
            <w:r w:rsidRPr="0027752B">
              <w:rPr>
                <w:i/>
              </w:rPr>
              <w:t>Tagname.</w:t>
            </w:r>
            <w:r w:rsidRPr="0027752B">
              <w:t>AO_ LL</w:t>
            </w:r>
          </w:p>
        </w:tc>
        <w:tc>
          <w:tcPr>
            <w:tcW w:w="1766" w:type="dxa"/>
            <w:shd w:val="clear" w:color="auto" w:fill="auto"/>
          </w:tcPr>
          <w:p w14:paraId="57212A5A" w14:textId="77777777" w:rsidR="005B44FE" w:rsidRPr="0027752B" w:rsidRDefault="005B44FE" w:rsidP="0027752B">
            <w:pPr>
              <w:spacing w:after="0" w:line="240" w:lineRule="auto"/>
            </w:pPr>
            <w:r w:rsidRPr="0027752B">
              <w:t>LOLO Alarm Setpoint</w:t>
            </w:r>
          </w:p>
        </w:tc>
        <w:tc>
          <w:tcPr>
            <w:tcW w:w="3356" w:type="dxa"/>
            <w:shd w:val="clear" w:color="auto" w:fill="auto"/>
          </w:tcPr>
          <w:p w14:paraId="2E629D1B" w14:textId="77777777" w:rsidR="005B44FE" w:rsidRPr="0027752B" w:rsidRDefault="005B44FE" w:rsidP="0027752B">
            <w:pPr>
              <w:spacing w:after="0" w:line="240" w:lineRule="auto"/>
            </w:pPr>
            <w:del w:id="55" w:author="Steve Cauduro" w:date="2020-03-18T12:57:00Z">
              <w:r w:rsidRPr="0027752B">
                <w:delText>N/Ap</w:delText>
              </w:r>
            </w:del>
            <w:ins w:id="56" w:author="Steve Cauduro" w:date="2020-03-18T12:57:00Z">
              <w:r w:rsidR="00AE7790" w:rsidRPr="0027752B">
                <w:t>N/A</w:t>
              </w:r>
            </w:ins>
          </w:p>
        </w:tc>
      </w:tr>
      <w:tr w:rsidR="005B44FE" w:rsidRPr="0027752B" w14:paraId="2D580BE7" w14:textId="77777777" w:rsidTr="0027752B">
        <w:trPr>
          <w:trHeight w:val="60"/>
        </w:trPr>
        <w:tc>
          <w:tcPr>
            <w:tcW w:w="2256" w:type="dxa"/>
            <w:shd w:val="clear" w:color="auto" w:fill="auto"/>
          </w:tcPr>
          <w:p w14:paraId="4DD9B0C5" w14:textId="77777777" w:rsidR="005B44FE" w:rsidRPr="0027752B" w:rsidRDefault="005B44FE" w:rsidP="0027752B">
            <w:pPr>
              <w:spacing w:after="0" w:line="240" w:lineRule="auto"/>
            </w:pPr>
            <w:r w:rsidRPr="0027752B">
              <w:t>LOLO_Delay</w:t>
            </w:r>
          </w:p>
        </w:tc>
        <w:tc>
          <w:tcPr>
            <w:tcW w:w="1414" w:type="dxa"/>
            <w:shd w:val="clear" w:color="auto" w:fill="auto"/>
          </w:tcPr>
          <w:p w14:paraId="335F5AA5" w14:textId="77777777" w:rsidR="005B44FE" w:rsidRPr="0027752B" w:rsidRDefault="005B44FE" w:rsidP="0027752B">
            <w:pPr>
              <w:spacing w:after="0" w:line="240" w:lineRule="auto"/>
            </w:pPr>
            <w:r w:rsidRPr="0027752B">
              <w:t>Mandatory</w:t>
            </w:r>
          </w:p>
        </w:tc>
        <w:tc>
          <w:tcPr>
            <w:tcW w:w="3736" w:type="dxa"/>
            <w:shd w:val="clear" w:color="auto" w:fill="auto"/>
          </w:tcPr>
          <w:p w14:paraId="6C25470D" w14:textId="77777777" w:rsidR="005B44FE" w:rsidRPr="0027752B" w:rsidRDefault="005B44FE" w:rsidP="0027752B">
            <w:pPr>
              <w:spacing w:after="0" w:line="240" w:lineRule="auto"/>
              <w:rPr>
                <w:i/>
              </w:rPr>
            </w:pPr>
            <w:r w:rsidRPr="0027752B">
              <w:rPr>
                <w:i/>
              </w:rPr>
              <w:t>Tagname.</w:t>
            </w:r>
            <w:r w:rsidRPr="0027752B">
              <w:t>SN_ LL</w:t>
            </w:r>
          </w:p>
        </w:tc>
        <w:tc>
          <w:tcPr>
            <w:tcW w:w="1766" w:type="dxa"/>
            <w:shd w:val="clear" w:color="auto" w:fill="auto"/>
          </w:tcPr>
          <w:p w14:paraId="6D23B921" w14:textId="77777777" w:rsidR="005B44FE" w:rsidRPr="0027752B" w:rsidRDefault="005B44FE" w:rsidP="0027752B">
            <w:pPr>
              <w:spacing w:after="0" w:line="240" w:lineRule="auto"/>
            </w:pPr>
            <w:r w:rsidRPr="0027752B">
              <w:t xml:space="preserve">LOLO Alarm Delay </w:t>
            </w:r>
          </w:p>
        </w:tc>
        <w:tc>
          <w:tcPr>
            <w:tcW w:w="3356" w:type="dxa"/>
            <w:shd w:val="clear" w:color="auto" w:fill="auto"/>
          </w:tcPr>
          <w:p w14:paraId="0E820720" w14:textId="77777777" w:rsidR="005B44FE" w:rsidRPr="0027752B" w:rsidRDefault="005B44FE" w:rsidP="0027752B">
            <w:pPr>
              <w:spacing w:after="0" w:line="240" w:lineRule="auto"/>
            </w:pPr>
            <w:del w:id="57" w:author="Steve Cauduro" w:date="2020-03-18T12:57:00Z">
              <w:r w:rsidRPr="0027752B">
                <w:delText>N/Ap</w:delText>
              </w:r>
            </w:del>
            <w:ins w:id="58" w:author="Steve Cauduro" w:date="2020-03-18T12:57:00Z">
              <w:r w:rsidR="00AE7790" w:rsidRPr="0027752B">
                <w:t>N/A</w:t>
              </w:r>
            </w:ins>
          </w:p>
        </w:tc>
      </w:tr>
      <w:tr w:rsidR="005B44FE" w:rsidRPr="0027752B" w14:paraId="231528A5" w14:textId="77777777" w:rsidTr="0027752B">
        <w:trPr>
          <w:trHeight w:val="215"/>
        </w:trPr>
        <w:tc>
          <w:tcPr>
            <w:tcW w:w="2256" w:type="dxa"/>
            <w:shd w:val="clear" w:color="auto" w:fill="auto"/>
          </w:tcPr>
          <w:p w14:paraId="25CD5604" w14:textId="77777777" w:rsidR="005B44FE" w:rsidRPr="0027752B" w:rsidRDefault="005B44FE" w:rsidP="0027752B">
            <w:pPr>
              <w:spacing w:after="0" w:line="240" w:lineRule="auto"/>
            </w:pPr>
            <w:r w:rsidRPr="0027752B">
              <w:t>LOLO_Alarm</w:t>
            </w:r>
          </w:p>
        </w:tc>
        <w:tc>
          <w:tcPr>
            <w:tcW w:w="1414" w:type="dxa"/>
            <w:shd w:val="clear" w:color="auto" w:fill="auto"/>
          </w:tcPr>
          <w:p w14:paraId="51699AAA" w14:textId="77777777" w:rsidR="005B44FE" w:rsidRPr="0027752B" w:rsidRDefault="005B44FE" w:rsidP="0027752B">
            <w:pPr>
              <w:spacing w:after="0" w:line="240" w:lineRule="auto"/>
            </w:pPr>
            <w:r w:rsidRPr="0027752B">
              <w:t>Mandatory</w:t>
            </w:r>
          </w:p>
        </w:tc>
        <w:tc>
          <w:tcPr>
            <w:tcW w:w="3736" w:type="dxa"/>
            <w:shd w:val="clear" w:color="auto" w:fill="auto"/>
          </w:tcPr>
          <w:p w14:paraId="5B5F42F9" w14:textId="77777777" w:rsidR="005B44FE" w:rsidRPr="0027752B" w:rsidRDefault="005B44FE" w:rsidP="0027752B">
            <w:pPr>
              <w:spacing w:after="0" w:line="240" w:lineRule="auto"/>
              <w:rPr>
                <w:i/>
              </w:rPr>
            </w:pPr>
            <w:r w:rsidRPr="0027752B">
              <w:rPr>
                <w:i/>
              </w:rPr>
              <w:t>Tagname.</w:t>
            </w:r>
            <w:r w:rsidRPr="0027752B">
              <w:t>DA_ LL</w:t>
            </w:r>
          </w:p>
        </w:tc>
        <w:tc>
          <w:tcPr>
            <w:tcW w:w="1766" w:type="dxa"/>
            <w:shd w:val="clear" w:color="auto" w:fill="auto"/>
          </w:tcPr>
          <w:p w14:paraId="709934C7" w14:textId="77777777" w:rsidR="005B44FE" w:rsidRPr="0027752B" w:rsidRDefault="005B44FE" w:rsidP="0027752B">
            <w:pPr>
              <w:spacing w:after="0" w:line="240" w:lineRule="auto"/>
            </w:pPr>
            <w:r w:rsidRPr="0027752B">
              <w:t>LOLO Alarm</w:t>
            </w:r>
          </w:p>
        </w:tc>
        <w:tc>
          <w:tcPr>
            <w:tcW w:w="3356" w:type="dxa"/>
            <w:shd w:val="clear" w:color="auto" w:fill="auto"/>
          </w:tcPr>
          <w:p w14:paraId="408AACD4" w14:textId="77777777" w:rsidR="005B44FE" w:rsidRPr="0027752B" w:rsidRDefault="005B44FE" w:rsidP="0027752B">
            <w:pPr>
              <w:spacing w:after="0" w:line="240" w:lineRule="auto"/>
            </w:pPr>
            <w:del w:id="59" w:author="Steve Cauduro" w:date="2020-03-18T12:57:00Z">
              <w:r w:rsidRPr="0027752B">
                <w:delText>N/Ap</w:delText>
              </w:r>
            </w:del>
            <w:ins w:id="60" w:author="Steve Cauduro" w:date="2020-03-18T12:57:00Z">
              <w:r w:rsidR="00AE7790" w:rsidRPr="0027752B">
                <w:t>N/A</w:t>
              </w:r>
            </w:ins>
          </w:p>
        </w:tc>
      </w:tr>
      <w:tr w:rsidR="005B44FE" w:rsidRPr="0027752B" w14:paraId="30B20442" w14:textId="77777777" w:rsidTr="0027752B">
        <w:trPr>
          <w:trHeight w:val="215"/>
        </w:trPr>
        <w:tc>
          <w:tcPr>
            <w:tcW w:w="2256" w:type="dxa"/>
            <w:shd w:val="clear" w:color="auto" w:fill="auto"/>
          </w:tcPr>
          <w:p w14:paraId="7DC4FD6E" w14:textId="77777777" w:rsidR="005B44FE" w:rsidRPr="0027752B" w:rsidRDefault="005B44FE" w:rsidP="0027752B">
            <w:pPr>
              <w:spacing w:after="0" w:line="240" w:lineRule="auto"/>
            </w:pPr>
            <w:r w:rsidRPr="0027752B">
              <w:t>Scaled_SP_Value</w:t>
            </w:r>
          </w:p>
        </w:tc>
        <w:tc>
          <w:tcPr>
            <w:tcW w:w="1414" w:type="dxa"/>
            <w:shd w:val="clear" w:color="auto" w:fill="auto"/>
          </w:tcPr>
          <w:p w14:paraId="093B6DB5" w14:textId="77777777" w:rsidR="005B44FE" w:rsidRPr="0027752B" w:rsidRDefault="005B44FE" w:rsidP="0027752B">
            <w:pPr>
              <w:spacing w:after="0" w:line="240" w:lineRule="auto"/>
            </w:pPr>
            <w:r w:rsidRPr="0027752B">
              <w:t>Optional</w:t>
            </w:r>
          </w:p>
        </w:tc>
        <w:tc>
          <w:tcPr>
            <w:tcW w:w="3736" w:type="dxa"/>
            <w:shd w:val="clear" w:color="auto" w:fill="auto"/>
          </w:tcPr>
          <w:p w14:paraId="47EC7F43" w14:textId="77777777" w:rsidR="005B44FE" w:rsidRPr="0027752B" w:rsidRDefault="005B44FE" w:rsidP="0027752B">
            <w:pPr>
              <w:spacing w:after="0" w:line="240" w:lineRule="auto"/>
              <w:rPr>
                <w:i/>
              </w:rPr>
            </w:pPr>
            <w:r w:rsidRPr="0027752B">
              <w:rPr>
                <w:i/>
              </w:rPr>
              <w:t>Tagname</w:t>
            </w:r>
            <w:r w:rsidRPr="0027752B">
              <w:t>.ADDON.Scaled_SP_Value</w:t>
            </w:r>
          </w:p>
        </w:tc>
        <w:tc>
          <w:tcPr>
            <w:tcW w:w="1766" w:type="dxa"/>
            <w:shd w:val="clear" w:color="auto" w:fill="auto"/>
          </w:tcPr>
          <w:p w14:paraId="56DB0441" w14:textId="77777777" w:rsidR="005B44FE" w:rsidRPr="0027752B" w:rsidRDefault="005B44FE" w:rsidP="0027752B">
            <w:pPr>
              <w:spacing w:after="0" w:line="240" w:lineRule="auto"/>
            </w:pPr>
            <w:r w:rsidRPr="0027752B">
              <w:t>Setpoint in Eng. Units for Deviation Alarm Calculation</w:t>
            </w:r>
          </w:p>
        </w:tc>
        <w:tc>
          <w:tcPr>
            <w:tcW w:w="3356" w:type="dxa"/>
            <w:shd w:val="clear" w:color="auto" w:fill="auto"/>
          </w:tcPr>
          <w:p w14:paraId="2B3F266E" w14:textId="77777777" w:rsidR="005B44FE" w:rsidRPr="0027752B" w:rsidRDefault="005B44FE" w:rsidP="0027752B">
            <w:pPr>
              <w:spacing w:after="0" w:line="240" w:lineRule="auto"/>
            </w:pPr>
            <w:r w:rsidRPr="0027752B">
              <w:t>Map outside of AOI</w:t>
            </w:r>
          </w:p>
        </w:tc>
      </w:tr>
      <w:tr w:rsidR="005B44FE" w:rsidRPr="0027752B" w14:paraId="24F68022" w14:textId="77777777" w:rsidTr="0027752B">
        <w:trPr>
          <w:trHeight w:val="215"/>
        </w:trPr>
        <w:tc>
          <w:tcPr>
            <w:tcW w:w="2256" w:type="dxa"/>
            <w:shd w:val="clear" w:color="auto" w:fill="auto"/>
          </w:tcPr>
          <w:p w14:paraId="385A1797" w14:textId="77777777" w:rsidR="005B44FE" w:rsidRPr="0027752B" w:rsidRDefault="005B44FE" w:rsidP="0027752B">
            <w:pPr>
              <w:spacing w:after="0" w:line="240" w:lineRule="auto"/>
            </w:pPr>
            <w:r w:rsidRPr="0027752B">
              <w:t>Deviation_Enable</w:t>
            </w:r>
          </w:p>
        </w:tc>
        <w:tc>
          <w:tcPr>
            <w:tcW w:w="1414" w:type="dxa"/>
            <w:shd w:val="clear" w:color="auto" w:fill="auto"/>
          </w:tcPr>
          <w:p w14:paraId="7347DDDC" w14:textId="77777777" w:rsidR="005B44FE" w:rsidRPr="0027752B" w:rsidRDefault="005B44FE" w:rsidP="0027752B">
            <w:pPr>
              <w:spacing w:after="0" w:line="240" w:lineRule="auto"/>
            </w:pPr>
            <w:r w:rsidRPr="0027752B">
              <w:t>Mandatory</w:t>
            </w:r>
          </w:p>
        </w:tc>
        <w:tc>
          <w:tcPr>
            <w:tcW w:w="3736" w:type="dxa"/>
            <w:shd w:val="clear" w:color="auto" w:fill="auto"/>
          </w:tcPr>
          <w:p w14:paraId="2717313E" w14:textId="77777777" w:rsidR="005B44FE" w:rsidRPr="0027752B" w:rsidRDefault="005B44FE" w:rsidP="0027752B">
            <w:pPr>
              <w:spacing w:after="0" w:line="240" w:lineRule="auto"/>
              <w:rPr>
                <w:i/>
              </w:rPr>
            </w:pPr>
            <w:r w:rsidRPr="0027752B">
              <w:rPr>
                <w:i/>
              </w:rPr>
              <w:t>Tagname.</w:t>
            </w:r>
            <w:r w:rsidRPr="0027752B">
              <w:t>PB_ZA</w:t>
            </w:r>
          </w:p>
        </w:tc>
        <w:tc>
          <w:tcPr>
            <w:tcW w:w="1766" w:type="dxa"/>
            <w:shd w:val="clear" w:color="auto" w:fill="auto"/>
          </w:tcPr>
          <w:p w14:paraId="3FC8D5CA" w14:textId="77777777" w:rsidR="005B44FE" w:rsidRPr="0027752B" w:rsidRDefault="005B44FE" w:rsidP="0027752B">
            <w:pPr>
              <w:spacing w:after="0" w:line="240" w:lineRule="auto"/>
            </w:pPr>
            <w:r w:rsidRPr="0027752B">
              <w:t>Deviation Alarm Enable UDT</w:t>
            </w:r>
          </w:p>
        </w:tc>
        <w:tc>
          <w:tcPr>
            <w:tcW w:w="3356" w:type="dxa"/>
            <w:shd w:val="clear" w:color="auto" w:fill="auto"/>
          </w:tcPr>
          <w:p w14:paraId="16BE7E0D" w14:textId="77777777" w:rsidR="005B44FE" w:rsidRPr="0027752B" w:rsidRDefault="005B44FE" w:rsidP="0027752B">
            <w:pPr>
              <w:spacing w:after="0" w:line="240" w:lineRule="auto"/>
            </w:pPr>
            <w:del w:id="61" w:author="Steve Cauduro" w:date="2020-03-18T12:57:00Z">
              <w:r w:rsidRPr="0027752B">
                <w:delText>N/Ap</w:delText>
              </w:r>
            </w:del>
            <w:ins w:id="62" w:author="Steve Cauduro" w:date="2020-03-18T12:57:00Z">
              <w:r w:rsidR="00AE7790" w:rsidRPr="0027752B">
                <w:t>N/A</w:t>
              </w:r>
            </w:ins>
          </w:p>
        </w:tc>
      </w:tr>
      <w:tr w:rsidR="005B44FE" w:rsidRPr="0027752B" w14:paraId="3DDBB250" w14:textId="77777777" w:rsidTr="0027752B">
        <w:trPr>
          <w:trHeight w:val="215"/>
        </w:trPr>
        <w:tc>
          <w:tcPr>
            <w:tcW w:w="2256" w:type="dxa"/>
            <w:shd w:val="clear" w:color="auto" w:fill="auto"/>
          </w:tcPr>
          <w:p w14:paraId="1F9E4FCD" w14:textId="77777777" w:rsidR="005B44FE" w:rsidRPr="0027752B" w:rsidRDefault="005B44FE" w:rsidP="0027752B">
            <w:pPr>
              <w:spacing w:after="0" w:line="240" w:lineRule="auto"/>
            </w:pPr>
            <w:r w:rsidRPr="0027752B">
              <w:t>Deviation _Seal</w:t>
            </w:r>
          </w:p>
        </w:tc>
        <w:tc>
          <w:tcPr>
            <w:tcW w:w="1414" w:type="dxa"/>
            <w:shd w:val="clear" w:color="auto" w:fill="auto"/>
          </w:tcPr>
          <w:p w14:paraId="17682ED6" w14:textId="77777777" w:rsidR="005B44FE" w:rsidRPr="0027752B" w:rsidRDefault="005B44FE" w:rsidP="0027752B">
            <w:pPr>
              <w:spacing w:after="0" w:line="240" w:lineRule="auto"/>
            </w:pPr>
            <w:r w:rsidRPr="0027752B">
              <w:t>Optional</w:t>
            </w:r>
          </w:p>
        </w:tc>
        <w:tc>
          <w:tcPr>
            <w:tcW w:w="3736" w:type="dxa"/>
            <w:shd w:val="clear" w:color="auto" w:fill="auto"/>
          </w:tcPr>
          <w:p w14:paraId="12D98689" w14:textId="77777777" w:rsidR="005B44FE" w:rsidRPr="0027752B" w:rsidRDefault="005B44FE" w:rsidP="0027752B">
            <w:pPr>
              <w:spacing w:after="0" w:line="240" w:lineRule="auto"/>
              <w:rPr>
                <w:i/>
              </w:rPr>
            </w:pPr>
            <w:r w:rsidRPr="0027752B">
              <w:rPr>
                <w:i/>
              </w:rPr>
              <w:t>Tagname</w:t>
            </w:r>
            <w:r w:rsidR="00B752CF" w:rsidRPr="0027752B">
              <w:t>.ADDON.Deviation</w:t>
            </w:r>
            <w:r w:rsidRPr="0027752B">
              <w:t>_Seal</w:t>
            </w:r>
          </w:p>
        </w:tc>
        <w:tc>
          <w:tcPr>
            <w:tcW w:w="1766" w:type="dxa"/>
            <w:shd w:val="clear" w:color="auto" w:fill="auto"/>
          </w:tcPr>
          <w:p w14:paraId="3E0AF17D" w14:textId="77777777" w:rsidR="005B44FE" w:rsidRPr="0027752B" w:rsidRDefault="005B44FE" w:rsidP="0027752B">
            <w:pPr>
              <w:spacing w:after="0" w:line="240" w:lineRule="auto"/>
            </w:pPr>
            <w:r w:rsidRPr="0027752B">
              <w:t>Deviation Alarm Seal</w:t>
            </w:r>
          </w:p>
        </w:tc>
        <w:tc>
          <w:tcPr>
            <w:tcW w:w="3356" w:type="dxa"/>
            <w:shd w:val="clear" w:color="auto" w:fill="auto"/>
          </w:tcPr>
          <w:p w14:paraId="44DF1955" w14:textId="77777777" w:rsidR="005B44FE" w:rsidRPr="0027752B" w:rsidRDefault="005B44FE" w:rsidP="0027752B">
            <w:pPr>
              <w:spacing w:after="0" w:line="240" w:lineRule="auto"/>
            </w:pPr>
            <w:r w:rsidRPr="0027752B">
              <w:t>Program Outside the AOI.  When set to true, the alarm remains set even when process conditions return to normal operating range.  The alarm must be cleared from the HMI.</w:t>
            </w:r>
          </w:p>
        </w:tc>
      </w:tr>
      <w:tr w:rsidR="005B44FE" w:rsidRPr="0027752B" w14:paraId="57893AAD" w14:textId="77777777" w:rsidTr="0027752B">
        <w:trPr>
          <w:trHeight w:val="215"/>
        </w:trPr>
        <w:tc>
          <w:tcPr>
            <w:tcW w:w="2256" w:type="dxa"/>
            <w:shd w:val="clear" w:color="auto" w:fill="auto"/>
          </w:tcPr>
          <w:p w14:paraId="30547823" w14:textId="77777777" w:rsidR="005B44FE" w:rsidRPr="0027752B" w:rsidRDefault="005B44FE" w:rsidP="0027752B">
            <w:pPr>
              <w:spacing w:after="0" w:line="240" w:lineRule="auto"/>
            </w:pPr>
            <w:r w:rsidRPr="0027752B">
              <w:t>Deviation _Mask</w:t>
            </w:r>
          </w:p>
        </w:tc>
        <w:tc>
          <w:tcPr>
            <w:tcW w:w="1414" w:type="dxa"/>
            <w:shd w:val="clear" w:color="auto" w:fill="auto"/>
          </w:tcPr>
          <w:p w14:paraId="33919EB9" w14:textId="77777777" w:rsidR="005B44FE" w:rsidRPr="0027752B" w:rsidRDefault="005B44FE" w:rsidP="0027752B">
            <w:pPr>
              <w:spacing w:after="0" w:line="240" w:lineRule="auto"/>
            </w:pPr>
            <w:r w:rsidRPr="0027752B">
              <w:t>Optional</w:t>
            </w:r>
          </w:p>
        </w:tc>
        <w:tc>
          <w:tcPr>
            <w:tcW w:w="3736" w:type="dxa"/>
            <w:shd w:val="clear" w:color="auto" w:fill="auto"/>
          </w:tcPr>
          <w:p w14:paraId="7482E809" w14:textId="77777777" w:rsidR="005B44FE" w:rsidRPr="0027752B" w:rsidRDefault="005B44FE" w:rsidP="0027752B">
            <w:pPr>
              <w:spacing w:after="0" w:line="240" w:lineRule="auto"/>
            </w:pPr>
            <w:r w:rsidRPr="0027752B">
              <w:rPr>
                <w:i/>
              </w:rPr>
              <w:t>Tagname</w:t>
            </w:r>
            <w:r w:rsidR="00B752CF" w:rsidRPr="0027752B">
              <w:t>.ADDON.Deviation</w:t>
            </w:r>
            <w:r w:rsidRPr="0027752B">
              <w:t>_Mask</w:t>
            </w:r>
          </w:p>
        </w:tc>
        <w:tc>
          <w:tcPr>
            <w:tcW w:w="1766" w:type="dxa"/>
            <w:shd w:val="clear" w:color="auto" w:fill="auto"/>
          </w:tcPr>
          <w:p w14:paraId="5D0C9063" w14:textId="77777777" w:rsidR="005B44FE" w:rsidRPr="0027752B" w:rsidRDefault="005B44FE" w:rsidP="0027752B">
            <w:pPr>
              <w:spacing w:after="0" w:line="240" w:lineRule="auto"/>
            </w:pPr>
            <w:r w:rsidRPr="0027752B">
              <w:t>Deviation Alarm Mask</w:t>
            </w:r>
          </w:p>
        </w:tc>
        <w:tc>
          <w:tcPr>
            <w:tcW w:w="3356" w:type="dxa"/>
            <w:shd w:val="clear" w:color="auto" w:fill="auto"/>
          </w:tcPr>
          <w:p w14:paraId="460C0E31" w14:textId="77777777" w:rsidR="005B44FE" w:rsidRPr="0027752B" w:rsidRDefault="005B44FE" w:rsidP="0027752B">
            <w:pPr>
              <w:spacing w:after="0" w:line="240" w:lineRule="auto"/>
            </w:pPr>
            <w:r w:rsidRPr="0027752B">
              <w:t>Program Conditions Outside of the AOI that inhibit the alarm condition</w:t>
            </w:r>
          </w:p>
        </w:tc>
      </w:tr>
      <w:tr w:rsidR="005B44FE" w:rsidRPr="0027752B" w14:paraId="7D9E6C9D" w14:textId="77777777" w:rsidTr="0027752B">
        <w:trPr>
          <w:trHeight w:val="215"/>
        </w:trPr>
        <w:tc>
          <w:tcPr>
            <w:tcW w:w="2256" w:type="dxa"/>
            <w:shd w:val="clear" w:color="auto" w:fill="auto"/>
          </w:tcPr>
          <w:p w14:paraId="469CE6A0" w14:textId="77777777" w:rsidR="005B44FE" w:rsidRPr="0027752B" w:rsidRDefault="005B44FE" w:rsidP="0027752B">
            <w:pPr>
              <w:spacing w:after="0" w:line="240" w:lineRule="auto"/>
            </w:pPr>
            <w:r w:rsidRPr="0027752B">
              <w:t>Deviation_Setpoint</w:t>
            </w:r>
          </w:p>
        </w:tc>
        <w:tc>
          <w:tcPr>
            <w:tcW w:w="1414" w:type="dxa"/>
            <w:shd w:val="clear" w:color="auto" w:fill="auto"/>
          </w:tcPr>
          <w:p w14:paraId="0C48518F" w14:textId="77777777" w:rsidR="005B44FE" w:rsidRPr="0027752B" w:rsidRDefault="005B44FE" w:rsidP="0027752B">
            <w:pPr>
              <w:spacing w:after="0" w:line="240" w:lineRule="auto"/>
            </w:pPr>
            <w:r w:rsidRPr="0027752B">
              <w:t>Mandatory</w:t>
            </w:r>
          </w:p>
        </w:tc>
        <w:tc>
          <w:tcPr>
            <w:tcW w:w="3736" w:type="dxa"/>
            <w:shd w:val="clear" w:color="auto" w:fill="auto"/>
          </w:tcPr>
          <w:p w14:paraId="4D6D8EB9" w14:textId="77777777" w:rsidR="005B44FE" w:rsidRPr="0027752B" w:rsidRDefault="005B44FE" w:rsidP="0027752B">
            <w:pPr>
              <w:spacing w:after="0" w:line="240" w:lineRule="auto"/>
              <w:rPr>
                <w:i/>
              </w:rPr>
            </w:pPr>
            <w:r w:rsidRPr="0027752B">
              <w:rPr>
                <w:i/>
              </w:rPr>
              <w:t>Tagname.</w:t>
            </w:r>
            <w:r w:rsidRPr="0027752B">
              <w:t>AO_ ZA</w:t>
            </w:r>
          </w:p>
        </w:tc>
        <w:tc>
          <w:tcPr>
            <w:tcW w:w="1766" w:type="dxa"/>
            <w:shd w:val="clear" w:color="auto" w:fill="auto"/>
          </w:tcPr>
          <w:p w14:paraId="7F093CC0" w14:textId="77777777" w:rsidR="005B44FE" w:rsidRPr="0027752B" w:rsidRDefault="005B44FE" w:rsidP="0027752B">
            <w:pPr>
              <w:spacing w:after="0" w:line="240" w:lineRule="auto"/>
            </w:pPr>
            <w:r w:rsidRPr="0027752B">
              <w:t>Deviation Alarm Setpoint</w:t>
            </w:r>
          </w:p>
        </w:tc>
        <w:tc>
          <w:tcPr>
            <w:tcW w:w="3356" w:type="dxa"/>
            <w:shd w:val="clear" w:color="auto" w:fill="auto"/>
          </w:tcPr>
          <w:p w14:paraId="206C8105" w14:textId="77777777" w:rsidR="005B44FE" w:rsidRPr="0027752B" w:rsidRDefault="005B44FE" w:rsidP="0027752B">
            <w:pPr>
              <w:spacing w:after="0" w:line="240" w:lineRule="auto"/>
            </w:pPr>
            <w:del w:id="63" w:author="Steve Cauduro" w:date="2020-03-18T12:57:00Z">
              <w:r w:rsidRPr="0027752B">
                <w:delText>N/Ap</w:delText>
              </w:r>
            </w:del>
            <w:ins w:id="64" w:author="Steve Cauduro" w:date="2020-03-18T12:57:00Z">
              <w:r w:rsidR="00AE7790" w:rsidRPr="0027752B">
                <w:t>N/A</w:t>
              </w:r>
            </w:ins>
          </w:p>
        </w:tc>
      </w:tr>
      <w:tr w:rsidR="005B44FE" w:rsidRPr="0027752B" w14:paraId="492089F4" w14:textId="77777777" w:rsidTr="0027752B">
        <w:trPr>
          <w:trHeight w:val="215"/>
        </w:trPr>
        <w:tc>
          <w:tcPr>
            <w:tcW w:w="2256" w:type="dxa"/>
            <w:shd w:val="clear" w:color="auto" w:fill="auto"/>
          </w:tcPr>
          <w:p w14:paraId="41B9AE08" w14:textId="77777777" w:rsidR="005B44FE" w:rsidRPr="0027752B" w:rsidRDefault="005B44FE" w:rsidP="0027752B">
            <w:pPr>
              <w:spacing w:after="0" w:line="240" w:lineRule="auto"/>
            </w:pPr>
            <w:r w:rsidRPr="0027752B">
              <w:t>Deviation _Delay</w:t>
            </w:r>
          </w:p>
        </w:tc>
        <w:tc>
          <w:tcPr>
            <w:tcW w:w="1414" w:type="dxa"/>
            <w:shd w:val="clear" w:color="auto" w:fill="auto"/>
          </w:tcPr>
          <w:p w14:paraId="0B56516F" w14:textId="77777777" w:rsidR="005B44FE" w:rsidRPr="0027752B" w:rsidRDefault="005B44FE" w:rsidP="0027752B">
            <w:pPr>
              <w:spacing w:after="0" w:line="240" w:lineRule="auto"/>
            </w:pPr>
            <w:r w:rsidRPr="0027752B">
              <w:t>Mandatory</w:t>
            </w:r>
          </w:p>
        </w:tc>
        <w:tc>
          <w:tcPr>
            <w:tcW w:w="3736" w:type="dxa"/>
            <w:shd w:val="clear" w:color="auto" w:fill="auto"/>
          </w:tcPr>
          <w:p w14:paraId="097ED1B7" w14:textId="77777777" w:rsidR="005B44FE" w:rsidRPr="0027752B" w:rsidRDefault="005B44FE" w:rsidP="0027752B">
            <w:pPr>
              <w:spacing w:after="0" w:line="240" w:lineRule="auto"/>
              <w:rPr>
                <w:i/>
              </w:rPr>
            </w:pPr>
            <w:r w:rsidRPr="0027752B">
              <w:rPr>
                <w:i/>
              </w:rPr>
              <w:t>Tagname.</w:t>
            </w:r>
            <w:r w:rsidRPr="0027752B">
              <w:t>SN_ ZA</w:t>
            </w:r>
          </w:p>
        </w:tc>
        <w:tc>
          <w:tcPr>
            <w:tcW w:w="1766" w:type="dxa"/>
            <w:shd w:val="clear" w:color="auto" w:fill="auto"/>
          </w:tcPr>
          <w:p w14:paraId="61400A68" w14:textId="77777777" w:rsidR="005B44FE" w:rsidRPr="0027752B" w:rsidRDefault="005B44FE" w:rsidP="0027752B">
            <w:pPr>
              <w:spacing w:after="0" w:line="240" w:lineRule="auto"/>
            </w:pPr>
            <w:r w:rsidRPr="0027752B">
              <w:t xml:space="preserve">Deviation Alarm Delay </w:t>
            </w:r>
          </w:p>
        </w:tc>
        <w:tc>
          <w:tcPr>
            <w:tcW w:w="3356" w:type="dxa"/>
            <w:shd w:val="clear" w:color="auto" w:fill="auto"/>
          </w:tcPr>
          <w:p w14:paraId="70DC2912" w14:textId="77777777" w:rsidR="005B44FE" w:rsidRPr="0027752B" w:rsidRDefault="005B44FE" w:rsidP="0027752B">
            <w:pPr>
              <w:spacing w:after="0" w:line="240" w:lineRule="auto"/>
            </w:pPr>
            <w:del w:id="65" w:author="Steve Cauduro" w:date="2020-03-18T12:57:00Z">
              <w:r w:rsidRPr="0027752B">
                <w:delText>N/Ap</w:delText>
              </w:r>
            </w:del>
            <w:ins w:id="66" w:author="Steve Cauduro" w:date="2020-03-18T12:57:00Z">
              <w:r w:rsidR="00AE7790" w:rsidRPr="0027752B">
                <w:t>N/A</w:t>
              </w:r>
            </w:ins>
          </w:p>
        </w:tc>
      </w:tr>
      <w:tr w:rsidR="005B44FE" w:rsidRPr="0027752B" w14:paraId="7D94352E" w14:textId="77777777" w:rsidTr="0027752B">
        <w:trPr>
          <w:trHeight w:val="215"/>
        </w:trPr>
        <w:tc>
          <w:tcPr>
            <w:tcW w:w="2256" w:type="dxa"/>
            <w:shd w:val="clear" w:color="auto" w:fill="auto"/>
          </w:tcPr>
          <w:p w14:paraId="00593D92" w14:textId="77777777" w:rsidR="005B44FE" w:rsidRPr="0027752B" w:rsidRDefault="005B44FE" w:rsidP="0027752B">
            <w:pPr>
              <w:spacing w:after="0" w:line="240" w:lineRule="auto"/>
            </w:pPr>
            <w:r w:rsidRPr="0027752B">
              <w:t>Deviation_Alarm</w:t>
            </w:r>
          </w:p>
        </w:tc>
        <w:tc>
          <w:tcPr>
            <w:tcW w:w="1414" w:type="dxa"/>
            <w:shd w:val="clear" w:color="auto" w:fill="auto"/>
          </w:tcPr>
          <w:p w14:paraId="7A9BBB0A" w14:textId="77777777" w:rsidR="005B44FE" w:rsidRPr="0027752B" w:rsidRDefault="005B44FE" w:rsidP="0027752B">
            <w:pPr>
              <w:spacing w:after="0" w:line="240" w:lineRule="auto"/>
            </w:pPr>
            <w:r w:rsidRPr="0027752B">
              <w:t>Mandatory</w:t>
            </w:r>
          </w:p>
        </w:tc>
        <w:tc>
          <w:tcPr>
            <w:tcW w:w="3736" w:type="dxa"/>
            <w:shd w:val="clear" w:color="auto" w:fill="auto"/>
          </w:tcPr>
          <w:p w14:paraId="436366E5" w14:textId="77777777" w:rsidR="005B44FE" w:rsidRPr="0027752B" w:rsidRDefault="005B44FE" w:rsidP="0027752B">
            <w:pPr>
              <w:spacing w:after="0" w:line="240" w:lineRule="auto"/>
              <w:rPr>
                <w:i/>
              </w:rPr>
            </w:pPr>
            <w:r w:rsidRPr="0027752B">
              <w:rPr>
                <w:i/>
              </w:rPr>
              <w:t>Tagname.</w:t>
            </w:r>
            <w:r w:rsidRPr="0027752B">
              <w:t>DA_ ZA</w:t>
            </w:r>
          </w:p>
        </w:tc>
        <w:tc>
          <w:tcPr>
            <w:tcW w:w="1766" w:type="dxa"/>
            <w:shd w:val="clear" w:color="auto" w:fill="auto"/>
          </w:tcPr>
          <w:p w14:paraId="576F3595" w14:textId="77777777" w:rsidR="005B44FE" w:rsidRPr="0027752B" w:rsidRDefault="005B44FE" w:rsidP="0027752B">
            <w:pPr>
              <w:spacing w:after="0" w:line="240" w:lineRule="auto"/>
            </w:pPr>
            <w:r w:rsidRPr="0027752B">
              <w:t>Deviation Alarm</w:t>
            </w:r>
          </w:p>
        </w:tc>
        <w:tc>
          <w:tcPr>
            <w:tcW w:w="3356" w:type="dxa"/>
            <w:shd w:val="clear" w:color="auto" w:fill="auto"/>
          </w:tcPr>
          <w:p w14:paraId="60677F87" w14:textId="77777777" w:rsidR="005B44FE" w:rsidRPr="0027752B" w:rsidRDefault="005B44FE" w:rsidP="0027752B">
            <w:pPr>
              <w:spacing w:after="0" w:line="240" w:lineRule="auto"/>
            </w:pPr>
            <w:del w:id="67" w:author="Steve Cauduro" w:date="2020-03-18T12:57:00Z">
              <w:r w:rsidRPr="0027752B">
                <w:delText>N/Ap</w:delText>
              </w:r>
            </w:del>
            <w:ins w:id="68" w:author="Steve Cauduro" w:date="2020-03-18T12:57:00Z">
              <w:r w:rsidR="00AE7790" w:rsidRPr="0027752B">
                <w:t>N/A</w:t>
              </w:r>
            </w:ins>
          </w:p>
        </w:tc>
      </w:tr>
      <w:tr w:rsidR="005B44FE" w:rsidRPr="0027752B" w14:paraId="18019A47" w14:textId="77777777" w:rsidTr="0027752B">
        <w:trPr>
          <w:trHeight w:val="215"/>
        </w:trPr>
        <w:tc>
          <w:tcPr>
            <w:tcW w:w="2256" w:type="dxa"/>
            <w:shd w:val="clear" w:color="auto" w:fill="auto"/>
          </w:tcPr>
          <w:p w14:paraId="39C92F6E" w14:textId="77777777" w:rsidR="005B44FE" w:rsidRPr="0027752B" w:rsidRDefault="005B44FE" w:rsidP="0027752B">
            <w:pPr>
              <w:spacing w:after="0" w:line="240" w:lineRule="auto"/>
            </w:pPr>
            <w:r w:rsidRPr="0027752B">
              <w:t>Dialer_Trigger</w:t>
            </w:r>
          </w:p>
        </w:tc>
        <w:tc>
          <w:tcPr>
            <w:tcW w:w="1414" w:type="dxa"/>
            <w:shd w:val="clear" w:color="auto" w:fill="auto"/>
          </w:tcPr>
          <w:p w14:paraId="762D6367" w14:textId="77777777" w:rsidR="005B44FE" w:rsidRPr="0027752B" w:rsidRDefault="005B44FE" w:rsidP="0027752B">
            <w:pPr>
              <w:spacing w:after="0" w:line="240" w:lineRule="auto"/>
            </w:pPr>
            <w:r w:rsidRPr="0027752B">
              <w:t>Optional</w:t>
            </w:r>
          </w:p>
        </w:tc>
        <w:tc>
          <w:tcPr>
            <w:tcW w:w="3736" w:type="dxa"/>
            <w:shd w:val="clear" w:color="auto" w:fill="auto"/>
          </w:tcPr>
          <w:p w14:paraId="464B5B75" w14:textId="77777777" w:rsidR="005B44FE" w:rsidRPr="0027752B" w:rsidRDefault="005B44FE" w:rsidP="0027752B">
            <w:pPr>
              <w:spacing w:after="0" w:line="240" w:lineRule="auto"/>
              <w:rPr>
                <w:i/>
              </w:rPr>
            </w:pPr>
            <w:r w:rsidRPr="0027752B">
              <w:rPr>
                <w:i/>
              </w:rPr>
              <w:t>Tagname</w:t>
            </w:r>
            <w:r w:rsidRPr="0027752B">
              <w:t>.ADDON.Dialer_Trigger</w:t>
            </w:r>
          </w:p>
        </w:tc>
        <w:tc>
          <w:tcPr>
            <w:tcW w:w="1766" w:type="dxa"/>
            <w:shd w:val="clear" w:color="auto" w:fill="auto"/>
          </w:tcPr>
          <w:p w14:paraId="540066DA" w14:textId="77777777" w:rsidR="005B44FE" w:rsidRPr="0027752B" w:rsidRDefault="005B44FE" w:rsidP="0027752B">
            <w:pPr>
              <w:spacing w:after="0" w:line="240" w:lineRule="auto"/>
            </w:pPr>
            <w:r w:rsidRPr="0027752B">
              <w:t>Set to true when any alarm programmed as a dialer alarm is active</w:t>
            </w:r>
          </w:p>
        </w:tc>
        <w:tc>
          <w:tcPr>
            <w:tcW w:w="3356" w:type="dxa"/>
            <w:shd w:val="clear" w:color="auto" w:fill="auto"/>
          </w:tcPr>
          <w:p w14:paraId="2E76A0BF" w14:textId="77777777" w:rsidR="005B44FE" w:rsidRPr="0027752B" w:rsidRDefault="005B44FE" w:rsidP="0027752B">
            <w:pPr>
              <w:spacing w:after="0" w:line="240" w:lineRule="auto"/>
            </w:pPr>
            <w:r w:rsidRPr="0027752B">
              <w:t>Use in a dialer routine to trigger callout of any alarms associated with the analog device</w:t>
            </w:r>
          </w:p>
        </w:tc>
      </w:tr>
      <w:tr w:rsidR="005B44FE" w:rsidRPr="0027752B" w14:paraId="5EBEA112" w14:textId="77777777" w:rsidTr="0027752B">
        <w:trPr>
          <w:trHeight w:val="215"/>
        </w:trPr>
        <w:tc>
          <w:tcPr>
            <w:tcW w:w="2256" w:type="dxa"/>
            <w:shd w:val="clear" w:color="auto" w:fill="auto"/>
          </w:tcPr>
          <w:p w14:paraId="108855EF" w14:textId="77777777" w:rsidR="005B44FE" w:rsidRPr="0027752B" w:rsidRDefault="005B44FE" w:rsidP="0027752B">
            <w:pPr>
              <w:spacing w:after="0" w:line="240" w:lineRule="auto"/>
            </w:pPr>
            <w:r w:rsidRPr="0027752B">
              <w:t>System_Day_Reset</w:t>
            </w:r>
          </w:p>
        </w:tc>
        <w:tc>
          <w:tcPr>
            <w:tcW w:w="1414" w:type="dxa"/>
            <w:shd w:val="clear" w:color="auto" w:fill="auto"/>
          </w:tcPr>
          <w:p w14:paraId="595577E2" w14:textId="77777777" w:rsidR="005B44FE" w:rsidRPr="0027752B" w:rsidRDefault="005B44FE" w:rsidP="0027752B">
            <w:pPr>
              <w:spacing w:after="0" w:line="240" w:lineRule="auto"/>
            </w:pPr>
            <w:r w:rsidRPr="0027752B">
              <w:t>Mandatory</w:t>
            </w:r>
          </w:p>
        </w:tc>
        <w:tc>
          <w:tcPr>
            <w:tcW w:w="3736" w:type="dxa"/>
            <w:shd w:val="clear" w:color="auto" w:fill="auto"/>
          </w:tcPr>
          <w:p w14:paraId="3EE4EC92" w14:textId="77777777" w:rsidR="005B44FE" w:rsidRPr="0027752B" w:rsidRDefault="005B44FE" w:rsidP="0027752B">
            <w:pPr>
              <w:spacing w:after="0" w:line="240" w:lineRule="auto"/>
            </w:pPr>
            <w:r w:rsidRPr="0027752B">
              <w:t>SYS_Day_Reset</w:t>
            </w:r>
          </w:p>
        </w:tc>
        <w:tc>
          <w:tcPr>
            <w:tcW w:w="1766" w:type="dxa"/>
            <w:shd w:val="clear" w:color="auto" w:fill="auto"/>
          </w:tcPr>
          <w:p w14:paraId="6F548436" w14:textId="77777777" w:rsidR="005B44FE" w:rsidRPr="0027752B" w:rsidRDefault="005B44FE" w:rsidP="0027752B">
            <w:pPr>
              <w:spacing w:after="0" w:line="240" w:lineRule="auto"/>
            </w:pPr>
            <w:r w:rsidRPr="0027752B">
              <w:t>Perform Statistical Housekeeping at Midnight</w:t>
            </w:r>
          </w:p>
        </w:tc>
        <w:tc>
          <w:tcPr>
            <w:tcW w:w="3356" w:type="dxa"/>
            <w:shd w:val="clear" w:color="auto" w:fill="auto"/>
          </w:tcPr>
          <w:p w14:paraId="18611065" w14:textId="77777777" w:rsidR="005B44FE" w:rsidRPr="0027752B" w:rsidRDefault="005B44FE" w:rsidP="0027752B">
            <w:pPr>
              <w:spacing w:after="0" w:line="240" w:lineRule="auto"/>
            </w:pPr>
            <w:del w:id="69" w:author="Steve Cauduro" w:date="2020-03-18T12:57:00Z">
              <w:r w:rsidRPr="0027752B">
                <w:delText>N/Ap</w:delText>
              </w:r>
            </w:del>
            <w:ins w:id="70" w:author="Steve Cauduro" w:date="2020-03-18T12:57:00Z">
              <w:r w:rsidR="00AE7790" w:rsidRPr="0027752B">
                <w:t>N/A</w:t>
              </w:r>
            </w:ins>
          </w:p>
        </w:tc>
      </w:tr>
      <w:tr w:rsidR="005B44FE" w:rsidRPr="0027752B" w14:paraId="3BFFF428" w14:textId="77777777" w:rsidTr="0027752B">
        <w:trPr>
          <w:trHeight w:val="215"/>
        </w:trPr>
        <w:tc>
          <w:tcPr>
            <w:tcW w:w="2256" w:type="dxa"/>
            <w:shd w:val="clear" w:color="auto" w:fill="auto"/>
          </w:tcPr>
          <w:p w14:paraId="52361A16" w14:textId="77777777" w:rsidR="005B44FE" w:rsidRPr="0027752B" w:rsidRDefault="005B44FE" w:rsidP="0027752B">
            <w:pPr>
              <w:spacing w:after="0" w:line="240" w:lineRule="auto"/>
            </w:pPr>
            <w:r w:rsidRPr="0027752B">
              <w:t>Simulation_Enable</w:t>
            </w:r>
          </w:p>
        </w:tc>
        <w:tc>
          <w:tcPr>
            <w:tcW w:w="1414" w:type="dxa"/>
            <w:shd w:val="clear" w:color="auto" w:fill="auto"/>
          </w:tcPr>
          <w:p w14:paraId="0093A313" w14:textId="77777777" w:rsidR="005B44FE" w:rsidRPr="0027752B" w:rsidRDefault="005B44FE" w:rsidP="0027752B">
            <w:pPr>
              <w:spacing w:after="0" w:line="240" w:lineRule="auto"/>
            </w:pPr>
            <w:r w:rsidRPr="0027752B">
              <w:t>Mandatory</w:t>
            </w:r>
          </w:p>
        </w:tc>
        <w:tc>
          <w:tcPr>
            <w:tcW w:w="3736" w:type="dxa"/>
            <w:shd w:val="clear" w:color="auto" w:fill="auto"/>
          </w:tcPr>
          <w:p w14:paraId="3AE3C4A7" w14:textId="77777777" w:rsidR="005B44FE" w:rsidRPr="0027752B" w:rsidRDefault="005B44FE" w:rsidP="0027752B">
            <w:pPr>
              <w:spacing w:after="0" w:line="240" w:lineRule="auto"/>
              <w:rPr>
                <w:i/>
              </w:rPr>
            </w:pPr>
            <w:r w:rsidRPr="0027752B">
              <w:rPr>
                <w:i/>
              </w:rPr>
              <w:t>Tagname</w:t>
            </w:r>
            <w:r w:rsidRPr="0027752B">
              <w:t>.PB_SV</w:t>
            </w:r>
          </w:p>
        </w:tc>
        <w:tc>
          <w:tcPr>
            <w:tcW w:w="1766" w:type="dxa"/>
            <w:shd w:val="clear" w:color="auto" w:fill="auto"/>
          </w:tcPr>
          <w:p w14:paraId="4EFC0FB6" w14:textId="77777777" w:rsidR="005B44FE" w:rsidRPr="0027752B" w:rsidRDefault="005B44FE" w:rsidP="0027752B">
            <w:pPr>
              <w:spacing w:after="0" w:line="240" w:lineRule="auto"/>
            </w:pPr>
            <w:r w:rsidRPr="0027752B">
              <w:t>Enable Override/Simulation</w:t>
            </w:r>
          </w:p>
        </w:tc>
        <w:tc>
          <w:tcPr>
            <w:tcW w:w="3356" w:type="dxa"/>
            <w:shd w:val="clear" w:color="auto" w:fill="auto"/>
          </w:tcPr>
          <w:p w14:paraId="36F3A4A4" w14:textId="77777777" w:rsidR="005B44FE" w:rsidRPr="0027752B" w:rsidRDefault="005B44FE" w:rsidP="0027752B">
            <w:pPr>
              <w:spacing w:after="0" w:line="240" w:lineRule="auto"/>
            </w:pPr>
            <w:del w:id="71" w:author="Steve Cauduro" w:date="2020-03-18T12:57:00Z">
              <w:r w:rsidRPr="0027752B">
                <w:delText>N/Ap</w:delText>
              </w:r>
            </w:del>
            <w:ins w:id="72" w:author="Steve Cauduro" w:date="2020-03-18T12:57:00Z">
              <w:r w:rsidR="00AE7790" w:rsidRPr="0027752B">
                <w:t>N/A</w:t>
              </w:r>
            </w:ins>
          </w:p>
        </w:tc>
      </w:tr>
      <w:tr w:rsidR="005B44FE" w:rsidRPr="0027752B" w14:paraId="7038406E" w14:textId="77777777" w:rsidTr="0027752B">
        <w:trPr>
          <w:trHeight w:val="215"/>
        </w:trPr>
        <w:tc>
          <w:tcPr>
            <w:tcW w:w="2256" w:type="dxa"/>
            <w:shd w:val="clear" w:color="auto" w:fill="auto"/>
          </w:tcPr>
          <w:p w14:paraId="65466E6F" w14:textId="77777777" w:rsidR="005B44FE" w:rsidRPr="0027752B" w:rsidRDefault="005B44FE" w:rsidP="0027752B">
            <w:pPr>
              <w:spacing w:after="0" w:line="240" w:lineRule="auto"/>
            </w:pPr>
            <w:r w:rsidRPr="0027752B">
              <w:t>Simulation_Value</w:t>
            </w:r>
          </w:p>
        </w:tc>
        <w:tc>
          <w:tcPr>
            <w:tcW w:w="1414" w:type="dxa"/>
            <w:shd w:val="clear" w:color="auto" w:fill="auto"/>
          </w:tcPr>
          <w:p w14:paraId="5A07723D" w14:textId="77777777" w:rsidR="005B44FE" w:rsidRPr="0027752B" w:rsidRDefault="005B44FE" w:rsidP="0027752B">
            <w:pPr>
              <w:spacing w:after="0" w:line="240" w:lineRule="auto"/>
            </w:pPr>
            <w:r w:rsidRPr="0027752B">
              <w:t>Mandatory</w:t>
            </w:r>
          </w:p>
        </w:tc>
        <w:tc>
          <w:tcPr>
            <w:tcW w:w="3736" w:type="dxa"/>
            <w:shd w:val="clear" w:color="auto" w:fill="auto"/>
          </w:tcPr>
          <w:p w14:paraId="6AB666CC" w14:textId="77777777" w:rsidR="005B44FE" w:rsidRPr="0027752B" w:rsidRDefault="005B44FE" w:rsidP="0027752B">
            <w:pPr>
              <w:spacing w:after="0" w:line="240" w:lineRule="auto"/>
              <w:rPr>
                <w:i/>
              </w:rPr>
            </w:pPr>
            <w:r w:rsidRPr="0027752B">
              <w:rPr>
                <w:i/>
              </w:rPr>
              <w:t>Tagname</w:t>
            </w:r>
            <w:r w:rsidRPr="0027752B">
              <w:t>.AO_SV</w:t>
            </w:r>
          </w:p>
        </w:tc>
        <w:tc>
          <w:tcPr>
            <w:tcW w:w="1766" w:type="dxa"/>
            <w:shd w:val="clear" w:color="auto" w:fill="auto"/>
          </w:tcPr>
          <w:p w14:paraId="72929BBD" w14:textId="77777777" w:rsidR="005B44FE" w:rsidRPr="0027752B" w:rsidRDefault="005B44FE" w:rsidP="0027752B">
            <w:pPr>
              <w:spacing w:after="0" w:line="240" w:lineRule="auto"/>
            </w:pPr>
            <w:r w:rsidRPr="0027752B">
              <w:t xml:space="preserve">Override/Simulation </w:t>
            </w:r>
            <w:r w:rsidRPr="0027752B">
              <w:lastRenderedPageBreak/>
              <w:t>Value</w:t>
            </w:r>
          </w:p>
        </w:tc>
        <w:tc>
          <w:tcPr>
            <w:tcW w:w="3356" w:type="dxa"/>
            <w:shd w:val="clear" w:color="auto" w:fill="auto"/>
          </w:tcPr>
          <w:p w14:paraId="7D6D969F" w14:textId="77777777" w:rsidR="005B44FE" w:rsidRPr="0027752B" w:rsidRDefault="005B44FE" w:rsidP="0027752B">
            <w:pPr>
              <w:spacing w:after="0" w:line="240" w:lineRule="auto"/>
            </w:pPr>
            <w:del w:id="73" w:author="Steve Cauduro" w:date="2020-03-18T12:57:00Z">
              <w:r w:rsidRPr="0027752B">
                <w:lastRenderedPageBreak/>
                <w:delText>N/Ap</w:delText>
              </w:r>
            </w:del>
            <w:ins w:id="74" w:author="Steve Cauduro" w:date="2020-03-18T12:57:00Z">
              <w:r w:rsidR="00AE7790" w:rsidRPr="0027752B">
                <w:t>N/A</w:t>
              </w:r>
            </w:ins>
          </w:p>
        </w:tc>
      </w:tr>
      <w:tr w:rsidR="005B44FE" w:rsidRPr="0027752B" w14:paraId="1B4E2F80" w14:textId="77777777" w:rsidTr="0027752B">
        <w:trPr>
          <w:trHeight w:val="215"/>
        </w:trPr>
        <w:tc>
          <w:tcPr>
            <w:tcW w:w="2256" w:type="dxa"/>
            <w:shd w:val="clear" w:color="auto" w:fill="auto"/>
          </w:tcPr>
          <w:p w14:paraId="390CA0BE" w14:textId="77777777" w:rsidR="005B44FE" w:rsidRPr="0027752B" w:rsidRDefault="005B44FE" w:rsidP="0027752B">
            <w:pPr>
              <w:spacing w:after="0" w:line="240" w:lineRule="auto"/>
            </w:pPr>
            <w:r w:rsidRPr="0027752B">
              <w:t>Clamping_Enabled</w:t>
            </w:r>
          </w:p>
        </w:tc>
        <w:tc>
          <w:tcPr>
            <w:tcW w:w="1414" w:type="dxa"/>
            <w:shd w:val="clear" w:color="auto" w:fill="auto"/>
          </w:tcPr>
          <w:p w14:paraId="347F5857" w14:textId="77777777" w:rsidR="005B44FE" w:rsidRPr="0027752B" w:rsidRDefault="005B44FE" w:rsidP="0027752B">
            <w:pPr>
              <w:spacing w:after="0" w:line="240" w:lineRule="auto"/>
            </w:pPr>
            <w:r w:rsidRPr="0027752B">
              <w:t>Optional</w:t>
            </w:r>
          </w:p>
        </w:tc>
        <w:tc>
          <w:tcPr>
            <w:tcW w:w="3736" w:type="dxa"/>
            <w:shd w:val="clear" w:color="auto" w:fill="auto"/>
          </w:tcPr>
          <w:p w14:paraId="146CC7BE" w14:textId="77777777" w:rsidR="005B44FE" w:rsidRPr="0027752B" w:rsidRDefault="005B44FE" w:rsidP="0027752B">
            <w:pPr>
              <w:spacing w:after="0" w:line="240" w:lineRule="auto"/>
              <w:rPr>
                <w:i/>
              </w:rPr>
            </w:pPr>
            <w:r w:rsidRPr="0027752B">
              <w:rPr>
                <w:i/>
              </w:rPr>
              <w:t>Tagname</w:t>
            </w:r>
            <w:r w:rsidRPr="0027752B">
              <w:t>.ADDON.Clamping_Enabled</w:t>
            </w:r>
          </w:p>
        </w:tc>
        <w:tc>
          <w:tcPr>
            <w:tcW w:w="1766" w:type="dxa"/>
            <w:shd w:val="clear" w:color="auto" w:fill="auto"/>
          </w:tcPr>
          <w:p w14:paraId="2C37781A" w14:textId="77777777" w:rsidR="005B44FE" w:rsidRPr="0027752B" w:rsidRDefault="005B44FE" w:rsidP="0027752B">
            <w:pPr>
              <w:spacing w:after="0" w:line="240" w:lineRule="auto"/>
            </w:pPr>
            <w:r w:rsidRPr="0027752B">
              <w:t>Enable Low-range signal clamping to Engineering Minimum</w:t>
            </w:r>
          </w:p>
        </w:tc>
        <w:tc>
          <w:tcPr>
            <w:tcW w:w="3356" w:type="dxa"/>
            <w:shd w:val="clear" w:color="auto" w:fill="auto"/>
          </w:tcPr>
          <w:p w14:paraId="67073A23" w14:textId="77777777" w:rsidR="005B44FE" w:rsidRPr="0027752B" w:rsidRDefault="005B44FE" w:rsidP="0027752B">
            <w:pPr>
              <w:spacing w:after="0" w:line="240" w:lineRule="auto"/>
            </w:pPr>
            <w:r w:rsidRPr="0027752B">
              <w:t>Set to true outside AOI if signal clamping is to be  used</w:t>
            </w:r>
          </w:p>
        </w:tc>
      </w:tr>
      <w:tr w:rsidR="005B44FE" w:rsidRPr="0027752B" w14:paraId="34B4EE3D" w14:textId="77777777" w:rsidTr="0027752B">
        <w:trPr>
          <w:trHeight w:val="215"/>
        </w:trPr>
        <w:tc>
          <w:tcPr>
            <w:tcW w:w="2256" w:type="dxa"/>
            <w:shd w:val="clear" w:color="auto" w:fill="auto"/>
          </w:tcPr>
          <w:p w14:paraId="218112B9" w14:textId="77777777" w:rsidR="005B44FE" w:rsidRPr="0027752B" w:rsidRDefault="005B44FE" w:rsidP="0027752B">
            <w:pPr>
              <w:spacing w:after="0" w:line="240" w:lineRule="auto"/>
            </w:pPr>
            <w:r w:rsidRPr="0027752B">
              <w:t>Clamping_Limit</w:t>
            </w:r>
          </w:p>
        </w:tc>
        <w:tc>
          <w:tcPr>
            <w:tcW w:w="1414" w:type="dxa"/>
            <w:shd w:val="clear" w:color="auto" w:fill="auto"/>
          </w:tcPr>
          <w:p w14:paraId="6FB81926" w14:textId="77777777" w:rsidR="005B44FE" w:rsidRPr="0027752B" w:rsidRDefault="005B44FE" w:rsidP="0027752B">
            <w:pPr>
              <w:spacing w:after="0" w:line="240" w:lineRule="auto"/>
            </w:pPr>
            <w:r w:rsidRPr="0027752B">
              <w:t>Optional</w:t>
            </w:r>
          </w:p>
        </w:tc>
        <w:tc>
          <w:tcPr>
            <w:tcW w:w="3736" w:type="dxa"/>
            <w:shd w:val="clear" w:color="auto" w:fill="auto"/>
          </w:tcPr>
          <w:p w14:paraId="04A9ADC3" w14:textId="77777777" w:rsidR="005B44FE" w:rsidRPr="0027752B" w:rsidRDefault="005B44FE" w:rsidP="0027752B">
            <w:pPr>
              <w:spacing w:after="0" w:line="240" w:lineRule="auto"/>
              <w:rPr>
                <w:i/>
              </w:rPr>
            </w:pPr>
            <w:r w:rsidRPr="0027752B">
              <w:rPr>
                <w:i/>
              </w:rPr>
              <w:t>Tagname</w:t>
            </w:r>
            <w:r w:rsidRPr="0027752B">
              <w:t>.ADDON.Clamping_Limit</w:t>
            </w:r>
          </w:p>
        </w:tc>
        <w:tc>
          <w:tcPr>
            <w:tcW w:w="1766" w:type="dxa"/>
            <w:shd w:val="clear" w:color="auto" w:fill="auto"/>
          </w:tcPr>
          <w:p w14:paraId="7C7BB521" w14:textId="77777777" w:rsidR="005B44FE" w:rsidRPr="0027752B" w:rsidRDefault="005B44FE" w:rsidP="0027752B">
            <w:pPr>
              <w:spacing w:after="0" w:line="240" w:lineRule="auto"/>
            </w:pPr>
            <w:r w:rsidRPr="0027752B">
              <w:t xml:space="preserve">Eng. Value below which value is clamped </w:t>
            </w:r>
          </w:p>
        </w:tc>
        <w:tc>
          <w:tcPr>
            <w:tcW w:w="3356" w:type="dxa"/>
            <w:shd w:val="clear" w:color="auto" w:fill="auto"/>
          </w:tcPr>
          <w:p w14:paraId="30E0A209" w14:textId="77777777" w:rsidR="005B44FE" w:rsidRPr="0027752B" w:rsidRDefault="005B44FE" w:rsidP="0027752B">
            <w:pPr>
              <w:spacing w:after="0" w:line="240" w:lineRule="auto"/>
            </w:pPr>
            <w:r w:rsidRPr="0027752B">
              <w:t>Set to an appropriate engineering value outsi</w:t>
            </w:r>
            <w:r w:rsidR="00B752CF" w:rsidRPr="0027752B">
              <w:t>d</w:t>
            </w:r>
            <w:r w:rsidRPr="0027752B">
              <w:t>e the AOI, below which the signal should be clamped</w:t>
            </w:r>
          </w:p>
        </w:tc>
      </w:tr>
      <w:tr w:rsidR="005B44FE" w:rsidRPr="0027752B" w14:paraId="764ED057" w14:textId="77777777" w:rsidTr="0027752B">
        <w:trPr>
          <w:trHeight w:val="215"/>
        </w:trPr>
        <w:tc>
          <w:tcPr>
            <w:tcW w:w="2256" w:type="dxa"/>
            <w:shd w:val="clear" w:color="auto" w:fill="auto"/>
          </w:tcPr>
          <w:p w14:paraId="1C247221" w14:textId="77777777" w:rsidR="005B44FE" w:rsidRPr="0027752B" w:rsidRDefault="005B44FE" w:rsidP="0027752B">
            <w:pPr>
              <w:spacing w:after="0" w:line="240" w:lineRule="auto"/>
            </w:pPr>
            <w:r w:rsidRPr="0027752B">
              <w:t>Max_Min_Enable</w:t>
            </w:r>
          </w:p>
        </w:tc>
        <w:tc>
          <w:tcPr>
            <w:tcW w:w="1414" w:type="dxa"/>
            <w:shd w:val="clear" w:color="auto" w:fill="auto"/>
          </w:tcPr>
          <w:p w14:paraId="3D3B18E8" w14:textId="77777777" w:rsidR="005B44FE" w:rsidRPr="0027752B" w:rsidRDefault="005B44FE" w:rsidP="0027752B">
            <w:pPr>
              <w:spacing w:after="0" w:line="240" w:lineRule="auto"/>
            </w:pPr>
            <w:r w:rsidRPr="0027752B">
              <w:t>Optional</w:t>
            </w:r>
          </w:p>
        </w:tc>
        <w:tc>
          <w:tcPr>
            <w:tcW w:w="3736" w:type="dxa"/>
            <w:shd w:val="clear" w:color="auto" w:fill="auto"/>
          </w:tcPr>
          <w:p w14:paraId="1F37499C" w14:textId="77777777" w:rsidR="005B44FE" w:rsidRPr="0027752B" w:rsidRDefault="005B44FE" w:rsidP="0027752B">
            <w:pPr>
              <w:spacing w:after="0" w:line="240" w:lineRule="auto"/>
              <w:rPr>
                <w:i/>
              </w:rPr>
            </w:pPr>
            <w:r w:rsidRPr="0027752B">
              <w:rPr>
                <w:i/>
              </w:rPr>
              <w:t>Tagname</w:t>
            </w:r>
            <w:r w:rsidRPr="0027752B">
              <w:t>.ADDON.Max_Min_Enable</w:t>
            </w:r>
          </w:p>
        </w:tc>
        <w:tc>
          <w:tcPr>
            <w:tcW w:w="1766" w:type="dxa"/>
            <w:shd w:val="clear" w:color="auto" w:fill="auto"/>
          </w:tcPr>
          <w:p w14:paraId="270FAA88" w14:textId="77777777" w:rsidR="005B44FE" w:rsidRPr="0027752B" w:rsidRDefault="005B44FE" w:rsidP="0027752B">
            <w:pPr>
              <w:spacing w:after="0" w:line="240" w:lineRule="auto"/>
            </w:pPr>
            <w:r w:rsidRPr="0027752B">
              <w:t>Enables Min/Max calculations</w:t>
            </w:r>
          </w:p>
        </w:tc>
        <w:tc>
          <w:tcPr>
            <w:tcW w:w="3356" w:type="dxa"/>
            <w:shd w:val="clear" w:color="auto" w:fill="auto"/>
          </w:tcPr>
          <w:p w14:paraId="1F0DFA7A" w14:textId="77777777" w:rsidR="005B44FE" w:rsidRPr="0027752B" w:rsidRDefault="005B44FE" w:rsidP="0027752B">
            <w:pPr>
              <w:spacing w:after="0" w:line="240" w:lineRule="auto"/>
            </w:pPr>
            <w:r w:rsidRPr="0027752B">
              <w:t xml:space="preserve">Map to </w:t>
            </w:r>
            <w:r w:rsidRPr="0027752B">
              <w:rPr>
                <w:i/>
              </w:rPr>
              <w:t>Tagname</w:t>
            </w:r>
            <w:r w:rsidRPr="0027752B">
              <w:t xml:space="preserve">.PB_MM outside the AOI if enabling/disabling of min/max calculations can be set from </w:t>
            </w:r>
            <w:r w:rsidR="00B752CF" w:rsidRPr="0027752B">
              <w:t>the HMI</w:t>
            </w:r>
          </w:p>
        </w:tc>
      </w:tr>
      <w:tr w:rsidR="005B44FE" w:rsidRPr="0027752B" w14:paraId="1478666C" w14:textId="77777777" w:rsidTr="0027752B">
        <w:trPr>
          <w:trHeight w:val="215"/>
        </w:trPr>
        <w:tc>
          <w:tcPr>
            <w:tcW w:w="2256" w:type="dxa"/>
            <w:shd w:val="clear" w:color="auto" w:fill="auto"/>
          </w:tcPr>
          <w:p w14:paraId="489B9862" w14:textId="77777777" w:rsidR="005B44FE" w:rsidRPr="0027752B" w:rsidRDefault="005B44FE" w:rsidP="0027752B">
            <w:pPr>
              <w:spacing w:after="0" w:line="240" w:lineRule="auto"/>
            </w:pPr>
            <w:r w:rsidRPr="0027752B">
              <w:t>Max_Value_Today</w:t>
            </w:r>
          </w:p>
        </w:tc>
        <w:tc>
          <w:tcPr>
            <w:tcW w:w="1414" w:type="dxa"/>
            <w:shd w:val="clear" w:color="auto" w:fill="auto"/>
          </w:tcPr>
          <w:p w14:paraId="1431CE55" w14:textId="77777777" w:rsidR="005B44FE" w:rsidRPr="0027752B" w:rsidRDefault="005B44FE" w:rsidP="0027752B">
            <w:pPr>
              <w:spacing w:after="0" w:line="240" w:lineRule="auto"/>
            </w:pPr>
            <w:r w:rsidRPr="0027752B">
              <w:t>Mandatory</w:t>
            </w:r>
          </w:p>
        </w:tc>
        <w:tc>
          <w:tcPr>
            <w:tcW w:w="3736" w:type="dxa"/>
            <w:shd w:val="clear" w:color="auto" w:fill="auto"/>
          </w:tcPr>
          <w:p w14:paraId="55C5477A" w14:textId="77777777" w:rsidR="005B44FE" w:rsidRPr="0027752B" w:rsidRDefault="005B44FE" w:rsidP="0027752B">
            <w:pPr>
              <w:spacing w:after="0" w:line="240" w:lineRule="auto"/>
            </w:pPr>
            <w:r w:rsidRPr="0027752B">
              <w:rPr>
                <w:i/>
              </w:rPr>
              <w:t>Tagname</w:t>
            </w:r>
            <w:r w:rsidRPr="0027752B">
              <w:t>.AI_XD</w:t>
            </w:r>
          </w:p>
        </w:tc>
        <w:tc>
          <w:tcPr>
            <w:tcW w:w="1766" w:type="dxa"/>
            <w:shd w:val="clear" w:color="auto" w:fill="auto"/>
          </w:tcPr>
          <w:p w14:paraId="0C5400CB" w14:textId="77777777" w:rsidR="005B44FE" w:rsidRPr="0027752B" w:rsidRDefault="005B44FE" w:rsidP="0027752B">
            <w:pPr>
              <w:spacing w:after="0" w:line="240" w:lineRule="auto"/>
            </w:pPr>
            <w:r w:rsidRPr="0027752B">
              <w:t>Today’s Maximum Eng. Value</w:t>
            </w:r>
          </w:p>
        </w:tc>
        <w:tc>
          <w:tcPr>
            <w:tcW w:w="3356" w:type="dxa"/>
            <w:shd w:val="clear" w:color="auto" w:fill="auto"/>
          </w:tcPr>
          <w:p w14:paraId="0DAF2DB0" w14:textId="77777777" w:rsidR="005B44FE" w:rsidRPr="0027752B" w:rsidRDefault="005B44FE" w:rsidP="0027752B">
            <w:pPr>
              <w:spacing w:after="0" w:line="240" w:lineRule="auto"/>
            </w:pPr>
            <w:del w:id="75" w:author="Steve Cauduro" w:date="2020-03-18T12:57:00Z">
              <w:r w:rsidRPr="0027752B">
                <w:delText>N/Ap</w:delText>
              </w:r>
            </w:del>
            <w:ins w:id="76" w:author="Steve Cauduro" w:date="2020-03-18T12:57:00Z">
              <w:r w:rsidR="00AE7790" w:rsidRPr="0027752B">
                <w:t>N/A</w:t>
              </w:r>
            </w:ins>
          </w:p>
        </w:tc>
      </w:tr>
      <w:tr w:rsidR="005B44FE" w:rsidRPr="0027752B" w14:paraId="5841B23D" w14:textId="77777777" w:rsidTr="0027752B">
        <w:trPr>
          <w:trHeight w:val="215"/>
        </w:trPr>
        <w:tc>
          <w:tcPr>
            <w:tcW w:w="2256" w:type="dxa"/>
            <w:shd w:val="clear" w:color="auto" w:fill="auto"/>
          </w:tcPr>
          <w:p w14:paraId="69FDFA86" w14:textId="77777777" w:rsidR="005B44FE" w:rsidRPr="0027752B" w:rsidRDefault="005B44FE" w:rsidP="0027752B">
            <w:pPr>
              <w:spacing w:after="0" w:line="240" w:lineRule="auto"/>
            </w:pPr>
            <w:r w:rsidRPr="0027752B">
              <w:t>Max_Value_Yesterday</w:t>
            </w:r>
          </w:p>
        </w:tc>
        <w:tc>
          <w:tcPr>
            <w:tcW w:w="1414" w:type="dxa"/>
            <w:shd w:val="clear" w:color="auto" w:fill="auto"/>
          </w:tcPr>
          <w:p w14:paraId="4F80D6D9" w14:textId="77777777" w:rsidR="005B44FE" w:rsidRPr="0027752B" w:rsidRDefault="005B44FE" w:rsidP="0027752B">
            <w:pPr>
              <w:spacing w:after="0" w:line="240" w:lineRule="auto"/>
            </w:pPr>
            <w:r w:rsidRPr="0027752B">
              <w:t>Mandatory</w:t>
            </w:r>
          </w:p>
        </w:tc>
        <w:tc>
          <w:tcPr>
            <w:tcW w:w="3736" w:type="dxa"/>
            <w:shd w:val="clear" w:color="auto" w:fill="auto"/>
          </w:tcPr>
          <w:p w14:paraId="1CBF1974" w14:textId="77777777" w:rsidR="005B44FE" w:rsidRPr="0027752B" w:rsidRDefault="005B44FE" w:rsidP="0027752B">
            <w:pPr>
              <w:spacing w:after="0" w:line="240" w:lineRule="auto"/>
            </w:pPr>
            <w:r w:rsidRPr="0027752B">
              <w:rPr>
                <w:i/>
              </w:rPr>
              <w:t>Tagname</w:t>
            </w:r>
            <w:r w:rsidRPr="0027752B">
              <w:t>.AI_XP</w:t>
            </w:r>
          </w:p>
        </w:tc>
        <w:tc>
          <w:tcPr>
            <w:tcW w:w="1766" w:type="dxa"/>
            <w:shd w:val="clear" w:color="auto" w:fill="auto"/>
          </w:tcPr>
          <w:p w14:paraId="6A4029B7" w14:textId="77777777" w:rsidR="005B44FE" w:rsidRPr="0027752B" w:rsidRDefault="005B44FE" w:rsidP="0027752B">
            <w:pPr>
              <w:spacing w:after="0" w:line="240" w:lineRule="auto"/>
            </w:pPr>
            <w:r w:rsidRPr="0027752B">
              <w:t>Yesterday’s Maximum Eng. Value</w:t>
            </w:r>
          </w:p>
        </w:tc>
        <w:tc>
          <w:tcPr>
            <w:tcW w:w="3356" w:type="dxa"/>
            <w:shd w:val="clear" w:color="auto" w:fill="auto"/>
          </w:tcPr>
          <w:p w14:paraId="3A8D429F" w14:textId="77777777" w:rsidR="005B44FE" w:rsidRPr="0027752B" w:rsidRDefault="005B44FE" w:rsidP="0027752B">
            <w:pPr>
              <w:spacing w:after="0" w:line="240" w:lineRule="auto"/>
            </w:pPr>
            <w:del w:id="77" w:author="Steve Cauduro" w:date="2020-03-18T12:57:00Z">
              <w:r w:rsidRPr="0027752B">
                <w:delText>N/Ap</w:delText>
              </w:r>
            </w:del>
            <w:ins w:id="78" w:author="Steve Cauduro" w:date="2020-03-18T12:57:00Z">
              <w:r w:rsidR="00AE7790" w:rsidRPr="0027752B">
                <w:t>N/A</w:t>
              </w:r>
            </w:ins>
          </w:p>
        </w:tc>
      </w:tr>
      <w:tr w:rsidR="005B44FE" w:rsidRPr="0027752B" w14:paraId="363A6C7F" w14:textId="77777777" w:rsidTr="0027752B">
        <w:trPr>
          <w:trHeight w:val="215"/>
        </w:trPr>
        <w:tc>
          <w:tcPr>
            <w:tcW w:w="2256" w:type="dxa"/>
            <w:shd w:val="clear" w:color="auto" w:fill="auto"/>
          </w:tcPr>
          <w:p w14:paraId="6B5FBE40" w14:textId="77777777" w:rsidR="005B44FE" w:rsidRPr="0027752B" w:rsidRDefault="005B44FE" w:rsidP="0027752B">
            <w:pPr>
              <w:spacing w:after="0" w:line="240" w:lineRule="auto"/>
            </w:pPr>
            <w:r w:rsidRPr="0027752B">
              <w:t>Min_Value_Today</w:t>
            </w:r>
          </w:p>
        </w:tc>
        <w:tc>
          <w:tcPr>
            <w:tcW w:w="1414" w:type="dxa"/>
            <w:shd w:val="clear" w:color="auto" w:fill="auto"/>
          </w:tcPr>
          <w:p w14:paraId="53129343" w14:textId="77777777" w:rsidR="005B44FE" w:rsidRPr="0027752B" w:rsidRDefault="005B44FE" w:rsidP="0027752B">
            <w:pPr>
              <w:spacing w:after="0" w:line="240" w:lineRule="auto"/>
            </w:pPr>
            <w:r w:rsidRPr="0027752B">
              <w:t>Mandatory</w:t>
            </w:r>
          </w:p>
        </w:tc>
        <w:tc>
          <w:tcPr>
            <w:tcW w:w="3736" w:type="dxa"/>
            <w:shd w:val="clear" w:color="auto" w:fill="auto"/>
          </w:tcPr>
          <w:p w14:paraId="0AA84E7B" w14:textId="77777777" w:rsidR="005B44FE" w:rsidRPr="0027752B" w:rsidRDefault="005B44FE" w:rsidP="0027752B">
            <w:pPr>
              <w:spacing w:after="0" w:line="240" w:lineRule="auto"/>
            </w:pPr>
            <w:r w:rsidRPr="0027752B">
              <w:rPr>
                <w:i/>
              </w:rPr>
              <w:t>Tagname</w:t>
            </w:r>
            <w:r w:rsidRPr="0027752B">
              <w:t>.AI_ND</w:t>
            </w:r>
          </w:p>
        </w:tc>
        <w:tc>
          <w:tcPr>
            <w:tcW w:w="1766" w:type="dxa"/>
            <w:shd w:val="clear" w:color="auto" w:fill="auto"/>
          </w:tcPr>
          <w:p w14:paraId="75D76FB1" w14:textId="77777777" w:rsidR="005B44FE" w:rsidRPr="0027752B" w:rsidRDefault="005B44FE" w:rsidP="0027752B">
            <w:pPr>
              <w:spacing w:after="0" w:line="240" w:lineRule="auto"/>
            </w:pPr>
            <w:r w:rsidRPr="0027752B">
              <w:t>Today’s Minimum Eng. Value</w:t>
            </w:r>
          </w:p>
        </w:tc>
        <w:tc>
          <w:tcPr>
            <w:tcW w:w="3356" w:type="dxa"/>
            <w:shd w:val="clear" w:color="auto" w:fill="auto"/>
          </w:tcPr>
          <w:p w14:paraId="64E4BD2E" w14:textId="77777777" w:rsidR="005B44FE" w:rsidRPr="0027752B" w:rsidRDefault="005B44FE" w:rsidP="0027752B">
            <w:pPr>
              <w:spacing w:after="0" w:line="240" w:lineRule="auto"/>
            </w:pPr>
            <w:del w:id="79" w:author="Steve Cauduro" w:date="2020-03-18T12:57:00Z">
              <w:r w:rsidRPr="0027752B">
                <w:delText>N/Ap</w:delText>
              </w:r>
            </w:del>
            <w:ins w:id="80" w:author="Steve Cauduro" w:date="2020-03-18T12:57:00Z">
              <w:r w:rsidR="00AE7790" w:rsidRPr="0027752B">
                <w:t>N/A</w:t>
              </w:r>
            </w:ins>
          </w:p>
        </w:tc>
      </w:tr>
      <w:tr w:rsidR="005B44FE" w:rsidRPr="0027752B" w14:paraId="40D6F94E" w14:textId="77777777" w:rsidTr="0027752B">
        <w:trPr>
          <w:trHeight w:val="215"/>
        </w:trPr>
        <w:tc>
          <w:tcPr>
            <w:tcW w:w="2256" w:type="dxa"/>
            <w:shd w:val="clear" w:color="auto" w:fill="auto"/>
          </w:tcPr>
          <w:p w14:paraId="7A61155B" w14:textId="77777777" w:rsidR="005B44FE" w:rsidRPr="0027752B" w:rsidRDefault="005B44FE" w:rsidP="0027752B">
            <w:pPr>
              <w:spacing w:after="0" w:line="240" w:lineRule="auto"/>
            </w:pPr>
            <w:r w:rsidRPr="0027752B">
              <w:t>Min_Value_Yesterday</w:t>
            </w:r>
          </w:p>
        </w:tc>
        <w:tc>
          <w:tcPr>
            <w:tcW w:w="1414" w:type="dxa"/>
            <w:shd w:val="clear" w:color="auto" w:fill="auto"/>
          </w:tcPr>
          <w:p w14:paraId="797D405D" w14:textId="77777777" w:rsidR="005B44FE" w:rsidRPr="0027752B" w:rsidRDefault="005B44FE" w:rsidP="0027752B">
            <w:pPr>
              <w:spacing w:after="0" w:line="240" w:lineRule="auto"/>
            </w:pPr>
            <w:r w:rsidRPr="0027752B">
              <w:t>Mandatory</w:t>
            </w:r>
          </w:p>
        </w:tc>
        <w:tc>
          <w:tcPr>
            <w:tcW w:w="3736" w:type="dxa"/>
            <w:shd w:val="clear" w:color="auto" w:fill="auto"/>
          </w:tcPr>
          <w:p w14:paraId="551B16D0" w14:textId="77777777" w:rsidR="005B44FE" w:rsidRPr="0027752B" w:rsidRDefault="005B44FE" w:rsidP="0027752B">
            <w:pPr>
              <w:spacing w:after="0" w:line="240" w:lineRule="auto"/>
            </w:pPr>
            <w:r w:rsidRPr="0027752B">
              <w:rPr>
                <w:i/>
              </w:rPr>
              <w:t>Tagname</w:t>
            </w:r>
            <w:r w:rsidRPr="0027752B">
              <w:t>.AI_NP</w:t>
            </w:r>
          </w:p>
        </w:tc>
        <w:tc>
          <w:tcPr>
            <w:tcW w:w="1766" w:type="dxa"/>
            <w:shd w:val="clear" w:color="auto" w:fill="auto"/>
          </w:tcPr>
          <w:p w14:paraId="0B46FA1D" w14:textId="77777777" w:rsidR="005B44FE" w:rsidRPr="0027752B" w:rsidRDefault="005B44FE" w:rsidP="0027752B">
            <w:pPr>
              <w:spacing w:after="0" w:line="240" w:lineRule="auto"/>
            </w:pPr>
            <w:r w:rsidRPr="0027752B">
              <w:t>Yesterday’s Minimum Eng. Value</w:t>
            </w:r>
          </w:p>
        </w:tc>
        <w:tc>
          <w:tcPr>
            <w:tcW w:w="3356" w:type="dxa"/>
            <w:shd w:val="clear" w:color="auto" w:fill="auto"/>
          </w:tcPr>
          <w:p w14:paraId="3CF5E820" w14:textId="77777777" w:rsidR="005B44FE" w:rsidRPr="0027752B" w:rsidRDefault="005B44FE" w:rsidP="0027752B">
            <w:pPr>
              <w:spacing w:after="0" w:line="240" w:lineRule="auto"/>
            </w:pPr>
            <w:del w:id="81" w:author="Steve Cauduro" w:date="2020-03-18T12:57:00Z">
              <w:r w:rsidRPr="0027752B">
                <w:delText>N/Ap</w:delText>
              </w:r>
            </w:del>
            <w:ins w:id="82" w:author="Steve Cauduro" w:date="2020-03-18T12:57:00Z">
              <w:r w:rsidR="00AE7790" w:rsidRPr="0027752B">
                <w:t>N/A</w:t>
              </w:r>
            </w:ins>
          </w:p>
        </w:tc>
      </w:tr>
      <w:tr w:rsidR="005B44FE" w:rsidRPr="0027752B" w14:paraId="27EF550E" w14:textId="77777777" w:rsidTr="0027752B">
        <w:trPr>
          <w:trHeight w:val="215"/>
        </w:trPr>
        <w:tc>
          <w:tcPr>
            <w:tcW w:w="2256" w:type="dxa"/>
            <w:shd w:val="clear" w:color="auto" w:fill="auto"/>
          </w:tcPr>
          <w:p w14:paraId="1226EB79" w14:textId="77777777" w:rsidR="005B44FE" w:rsidRPr="0027752B" w:rsidRDefault="005B44FE" w:rsidP="0027752B">
            <w:pPr>
              <w:spacing w:after="0" w:line="240" w:lineRule="auto"/>
            </w:pPr>
            <w:r w:rsidRPr="0027752B">
              <w:t>Alarm_Acknowledge</w:t>
            </w:r>
          </w:p>
        </w:tc>
        <w:tc>
          <w:tcPr>
            <w:tcW w:w="1414" w:type="dxa"/>
            <w:shd w:val="clear" w:color="auto" w:fill="auto"/>
          </w:tcPr>
          <w:p w14:paraId="7A243507" w14:textId="77777777" w:rsidR="005B44FE" w:rsidRPr="0027752B" w:rsidRDefault="005B44FE" w:rsidP="0027752B">
            <w:pPr>
              <w:spacing w:after="0" w:line="240" w:lineRule="auto"/>
            </w:pPr>
            <w:r w:rsidRPr="0027752B">
              <w:t>Mandatory</w:t>
            </w:r>
          </w:p>
        </w:tc>
        <w:tc>
          <w:tcPr>
            <w:tcW w:w="3736" w:type="dxa"/>
            <w:shd w:val="clear" w:color="auto" w:fill="auto"/>
          </w:tcPr>
          <w:p w14:paraId="5A1356F6" w14:textId="77777777" w:rsidR="005B44FE" w:rsidRPr="0027752B" w:rsidRDefault="005B44FE" w:rsidP="0027752B">
            <w:pPr>
              <w:spacing w:after="0" w:line="240" w:lineRule="auto"/>
            </w:pPr>
            <w:r w:rsidRPr="0027752B">
              <w:rPr>
                <w:i/>
              </w:rPr>
              <w:t>Tagname</w:t>
            </w:r>
            <w:r w:rsidRPr="0027752B">
              <w:t>.PB_AR</w:t>
            </w:r>
          </w:p>
        </w:tc>
        <w:tc>
          <w:tcPr>
            <w:tcW w:w="1766" w:type="dxa"/>
            <w:shd w:val="clear" w:color="auto" w:fill="auto"/>
          </w:tcPr>
          <w:p w14:paraId="32FBFA4D" w14:textId="77777777" w:rsidR="005B44FE" w:rsidRPr="0027752B" w:rsidRDefault="005B44FE" w:rsidP="0027752B">
            <w:pPr>
              <w:spacing w:after="0" w:line="240" w:lineRule="auto"/>
            </w:pPr>
            <w:r w:rsidRPr="0027752B">
              <w:t>Alarm Acknowledge and Reset</w:t>
            </w:r>
          </w:p>
        </w:tc>
        <w:tc>
          <w:tcPr>
            <w:tcW w:w="3356" w:type="dxa"/>
            <w:shd w:val="clear" w:color="auto" w:fill="auto"/>
          </w:tcPr>
          <w:p w14:paraId="07BE3B23" w14:textId="77777777" w:rsidR="005B44FE" w:rsidRPr="0027752B" w:rsidRDefault="005B44FE" w:rsidP="0027752B">
            <w:pPr>
              <w:spacing w:after="0" w:line="240" w:lineRule="auto"/>
            </w:pPr>
            <w:del w:id="83" w:author="Steve Cauduro" w:date="2020-03-18T12:57:00Z">
              <w:r w:rsidRPr="0027752B">
                <w:delText>N/Ap</w:delText>
              </w:r>
            </w:del>
            <w:ins w:id="84" w:author="Steve Cauduro" w:date="2020-03-18T12:57:00Z">
              <w:r w:rsidR="00AE7790" w:rsidRPr="0027752B">
                <w:t>N/A</w:t>
              </w:r>
            </w:ins>
          </w:p>
        </w:tc>
      </w:tr>
      <w:tr w:rsidR="005B44FE" w:rsidRPr="0027752B" w14:paraId="38819CE1" w14:textId="77777777" w:rsidTr="0027752B">
        <w:trPr>
          <w:trHeight w:val="215"/>
        </w:trPr>
        <w:tc>
          <w:tcPr>
            <w:tcW w:w="2256" w:type="dxa"/>
            <w:shd w:val="clear" w:color="auto" w:fill="auto"/>
          </w:tcPr>
          <w:p w14:paraId="239EBB6D" w14:textId="77777777" w:rsidR="005B44FE" w:rsidRPr="0027752B" w:rsidRDefault="005B44FE" w:rsidP="0027752B">
            <w:pPr>
              <w:spacing w:after="0" w:line="240" w:lineRule="auto"/>
            </w:pPr>
            <w:r w:rsidRPr="0027752B">
              <w:t>Global_Acknowledge</w:t>
            </w:r>
          </w:p>
        </w:tc>
        <w:tc>
          <w:tcPr>
            <w:tcW w:w="1414" w:type="dxa"/>
            <w:shd w:val="clear" w:color="auto" w:fill="auto"/>
          </w:tcPr>
          <w:p w14:paraId="1B890710" w14:textId="77777777" w:rsidR="005B44FE" w:rsidRPr="0027752B" w:rsidRDefault="005B44FE" w:rsidP="0027752B">
            <w:pPr>
              <w:spacing w:after="0" w:line="240" w:lineRule="auto"/>
            </w:pPr>
            <w:r w:rsidRPr="0027752B">
              <w:t>Optional</w:t>
            </w:r>
          </w:p>
        </w:tc>
        <w:tc>
          <w:tcPr>
            <w:tcW w:w="3736" w:type="dxa"/>
            <w:shd w:val="clear" w:color="auto" w:fill="auto"/>
          </w:tcPr>
          <w:p w14:paraId="72E0A8B5" w14:textId="77777777" w:rsidR="005B44FE" w:rsidRPr="0027752B" w:rsidRDefault="005B44FE" w:rsidP="0027752B">
            <w:pPr>
              <w:spacing w:after="0" w:line="240" w:lineRule="auto"/>
              <w:rPr>
                <w:i/>
              </w:rPr>
            </w:pPr>
            <w:r w:rsidRPr="0027752B">
              <w:rPr>
                <w:i/>
              </w:rPr>
              <w:t>Tagname</w:t>
            </w:r>
            <w:r w:rsidRPr="0027752B">
              <w:t>.ADDON.Global_Acknowledge</w:t>
            </w:r>
          </w:p>
        </w:tc>
        <w:tc>
          <w:tcPr>
            <w:tcW w:w="1766" w:type="dxa"/>
            <w:shd w:val="clear" w:color="auto" w:fill="auto"/>
          </w:tcPr>
          <w:p w14:paraId="2FB514ED" w14:textId="77777777" w:rsidR="005B44FE" w:rsidRPr="0027752B" w:rsidRDefault="005B44FE" w:rsidP="0027752B">
            <w:pPr>
              <w:spacing w:after="0" w:line="240" w:lineRule="auto"/>
            </w:pPr>
            <w:r w:rsidRPr="0027752B">
              <w:t>Alarm Acknowledge Reset</w:t>
            </w:r>
          </w:p>
        </w:tc>
        <w:tc>
          <w:tcPr>
            <w:tcW w:w="3356" w:type="dxa"/>
            <w:shd w:val="clear" w:color="auto" w:fill="auto"/>
          </w:tcPr>
          <w:p w14:paraId="50F09499" w14:textId="77777777" w:rsidR="005B44FE" w:rsidRPr="0027752B" w:rsidRDefault="005B44FE" w:rsidP="0027752B">
            <w:pPr>
              <w:spacing w:after="0" w:line="240" w:lineRule="auto"/>
            </w:pPr>
            <w:r w:rsidRPr="0027752B">
              <w:t>Reserved for Future Use with a Global Alarm Reset Pushbutton.  To be programmed outside of the AOI.</w:t>
            </w:r>
          </w:p>
        </w:tc>
      </w:tr>
      <w:tr w:rsidR="005B44FE" w:rsidRPr="0027752B" w14:paraId="76C049C7" w14:textId="77777777" w:rsidTr="0027752B">
        <w:trPr>
          <w:trHeight w:val="215"/>
        </w:trPr>
        <w:tc>
          <w:tcPr>
            <w:tcW w:w="2256" w:type="dxa"/>
            <w:shd w:val="clear" w:color="auto" w:fill="auto"/>
          </w:tcPr>
          <w:p w14:paraId="5F6C41C6" w14:textId="77777777" w:rsidR="005B44FE" w:rsidRPr="0027752B" w:rsidRDefault="005B44FE" w:rsidP="0027752B">
            <w:pPr>
              <w:spacing w:after="0" w:line="240" w:lineRule="auto"/>
            </w:pPr>
            <w:r w:rsidRPr="0027752B">
              <w:t>Alarm_Disabled</w:t>
            </w:r>
          </w:p>
        </w:tc>
        <w:tc>
          <w:tcPr>
            <w:tcW w:w="1414" w:type="dxa"/>
            <w:shd w:val="clear" w:color="auto" w:fill="auto"/>
          </w:tcPr>
          <w:p w14:paraId="57242132" w14:textId="77777777" w:rsidR="005B44FE" w:rsidRPr="0027752B" w:rsidRDefault="005B44FE" w:rsidP="0027752B">
            <w:pPr>
              <w:spacing w:after="0" w:line="240" w:lineRule="auto"/>
            </w:pPr>
            <w:r w:rsidRPr="0027752B">
              <w:t>Mandatory</w:t>
            </w:r>
          </w:p>
        </w:tc>
        <w:tc>
          <w:tcPr>
            <w:tcW w:w="3736" w:type="dxa"/>
            <w:shd w:val="clear" w:color="auto" w:fill="auto"/>
          </w:tcPr>
          <w:p w14:paraId="201A53F5" w14:textId="77777777" w:rsidR="005B44FE" w:rsidRPr="0027752B" w:rsidRDefault="005B44FE" w:rsidP="0027752B">
            <w:pPr>
              <w:spacing w:after="0" w:line="240" w:lineRule="auto"/>
            </w:pPr>
            <w:r w:rsidRPr="0027752B">
              <w:rPr>
                <w:i/>
              </w:rPr>
              <w:t>Tagname</w:t>
            </w:r>
            <w:r w:rsidRPr="0027752B">
              <w:t>.DI_AD</w:t>
            </w:r>
          </w:p>
        </w:tc>
        <w:tc>
          <w:tcPr>
            <w:tcW w:w="1766" w:type="dxa"/>
            <w:shd w:val="clear" w:color="auto" w:fill="auto"/>
          </w:tcPr>
          <w:p w14:paraId="2D139AD9" w14:textId="77777777" w:rsidR="005B44FE" w:rsidRPr="0027752B" w:rsidRDefault="005B44FE" w:rsidP="0027752B">
            <w:pPr>
              <w:spacing w:after="0" w:line="240" w:lineRule="auto"/>
            </w:pPr>
            <w:r w:rsidRPr="0027752B">
              <w:t>At least one alarm disabled</w:t>
            </w:r>
          </w:p>
        </w:tc>
        <w:tc>
          <w:tcPr>
            <w:tcW w:w="3356" w:type="dxa"/>
            <w:shd w:val="clear" w:color="auto" w:fill="auto"/>
          </w:tcPr>
          <w:p w14:paraId="64283D30" w14:textId="77777777" w:rsidR="005B44FE" w:rsidRPr="0027752B" w:rsidRDefault="005B44FE" w:rsidP="0027752B">
            <w:pPr>
              <w:spacing w:after="0" w:line="240" w:lineRule="auto"/>
            </w:pPr>
            <w:r w:rsidRPr="0027752B">
              <w:t>Does not</w:t>
            </w:r>
            <w:r w:rsidRPr="0027752B">
              <w:rPr>
                <w:i/>
              </w:rPr>
              <w:t xml:space="preserve"> </w:t>
            </w:r>
            <w:r w:rsidRPr="0027752B">
              <w:t>include check for deviation alarm.  Includes check for device on scan.</w:t>
            </w:r>
          </w:p>
        </w:tc>
      </w:tr>
      <w:tr w:rsidR="005B44FE" w:rsidRPr="0027752B" w14:paraId="2EDBF6C0" w14:textId="77777777" w:rsidTr="0027752B">
        <w:trPr>
          <w:trHeight w:val="215"/>
        </w:trPr>
        <w:tc>
          <w:tcPr>
            <w:tcW w:w="2256" w:type="dxa"/>
            <w:shd w:val="clear" w:color="auto" w:fill="auto"/>
          </w:tcPr>
          <w:p w14:paraId="49DB5459" w14:textId="77777777" w:rsidR="005B44FE" w:rsidRPr="0027752B" w:rsidRDefault="005B44FE" w:rsidP="0027752B">
            <w:pPr>
              <w:spacing w:after="0" w:line="240" w:lineRule="auto"/>
            </w:pPr>
            <w:r w:rsidRPr="0027752B">
              <w:t>Max_Min_Mask</w:t>
            </w:r>
          </w:p>
        </w:tc>
        <w:tc>
          <w:tcPr>
            <w:tcW w:w="1414" w:type="dxa"/>
            <w:shd w:val="clear" w:color="auto" w:fill="auto"/>
          </w:tcPr>
          <w:p w14:paraId="7E3FBA50" w14:textId="77777777" w:rsidR="005B44FE" w:rsidRPr="0027752B" w:rsidRDefault="005B44FE" w:rsidP="0027752B">
            <w:pPr>
              <w:spacing w:after="0" w:line="240" w:lineRule="auto"/>
            </w:pPr>
            <w:r w:rsidRPr="0027752B">
              <w:t>Optional</w:t>
            </w:r>
          </w:p>
        </w:tc>
        <w:tc>
          <w:tcPr>
            <w:tcW w:w="3736" w:type="dxa"/>
            <w:shd w:val="clear" w:color="auto" w:fill="auto"/>
          </w:tcPr>
          <w:p w14:paraId="6DDB830D" w14:textId="77777777" w:rsidR="005B44FE" w:rsidRPr="0027752B" w:rsidRDefault="005B44FE" w:rsidP="0027752B">
            <w:pPr>
              <w:spacing w:after="0" w:line="240" w:lineRule="auto"/>
              <w:rPr>
                <w:i/>
              </w:rPr>
            </w:pPr>
            <w:r w:rsidRPr="0027752B">
              <w:rPr>
                <w:i/>
              </w:rPr>
              <w:t>Tagname</w:t>
            </w:r>
            <w:r w:rsidRPr="0027752B">
              <w:t>.ADDON.Max_Min_Mask</w:t>
            </w:r>
          </w:p>
        </w:tc>
        <w:tc>
          <w:tcPr>
            <w:tcW w:w="1766" w:type="dxa"/>
            <w:shd w:val="clear" w:color="auto" w:fill="auto"/>
          </w:tcPr>
          <w:p w14:paraId="193F6A75" w14:textId="77777777" w:rsidR="005B44FE" w:rsidRPr="0027752B" w:rsidRDefault="005B44FE" w:rsidP="0027752B">
            <w:pPr>
              <w:spacing w:after="0" w:line="240" w:lineRule="auto"/>
            </w:pPr>
            <w:r w:rsidRPr="0027752B">
              <w:t xml:space="preserve">Mask Evaluation of </w:t>
            </w:r>
            <w:r w:rsidRPr="0027752B">
              <w:lastRenderedPageBreak/>
              <w:t>Max/Min Values</w:t>
            </w:r>
          </w:p>
        </w:tc>
        <w:tc>
          <w:tcPr>
            <w:tcW w:w="3356" w:type="dxa"/>
            <w:shd w:val="clear" w:color="auto" w:fill="auto"/>
          </w:tcPr>
          <w:p w14:paraId="30E3D12A" w14:textId="77777777" w:rsidR="005B44FE" w:rsidRPr="0027752B" w:rsidRDefault="005B44FE" w:rsidP="0027752B">
            <w:pPr>
              <w:spacing w:after="0" w:line="240" w:lineRule="auto"/>
            </w:pPr>
            <w:r w:rsidRPr="0027752B">
              <w:lastRenderedPageBreak/>
              <w:t xml:space="preserve">Used with instruments </w:t>
            </w:r>
            <w:r w:rsidRPr="0027752B">
              <w:lastRenderedPageBreak/>
              <w:t>that operate intermittently (e.g. flow meter).  Program conditions to inhibit calculation of Max/Min value when device is idle.</w:t>
            </w:r>
          </w:p>
        </w:tc>
      </w:tr>
      <w:tr w:rsidR="005B44FE" w:rsidRPr="0027752B" w14:paraId="646C244F" w14:textId="77777777" w:rsidTr="0027752B">
        <w:trPr>
          <w:trHeight w:val="215"/>
        </w:trPr>
        <w:tc>
          <w:tcPr>
            <w:tcW w:w="2256" w:type="dxa"/>
            <w:shd w:val="clear" w:color="auto" w:fill="auto"/>
          </w:tcPr>
          <w:p w14:paraId="4795E9F5" w14:textId="77777777" w:rsidR="005B44FE" w:rsidRPr="0027752B" w:rsidRDefault="005B44FE" w:rsidP="0027752B">
            <w:pPr>
              <w:spacing w:after="0" w:line="240" w:lineRule="auto"/>
            </w:pPr>
            <w:r w:rsidRPr="0027752B">
              <w:lastRenderedPageBreak/>
              <w:t>Scale_CV_Decimals</w:t>
            </w:r>
          </w:p>
        </w:tc>
        <w:tc>
          <w:tcPr>
            <w:tcW w:w="1414" w:type="dxa"/>
            <w:shd w:val="clear" w:color="auto" w:fill="auto"/>
          </w:tcPr>
          <w:p w14:paraId="5D3D3D69" w14:textId="77777777" w:rsidR="005B44FE" w:rsidRPr="0027752B" w:rsidRDefault="005B44FE" w:rsidP="0027752B">
            <w:pPr>
              <w:spacing w:after="0" w:line="240" w:lineRule="auto"/>
            </w:pPr>
            <w:r w:rsidRPr="0027752B">
              <w:t>Mandatory</w:t>
            </w:r>
          </w:p>
        </w:tc>
        <w:tc>
          <w:tcPr>
            <w:tcW w:w="3736" w:type="dxa"/>
            <w:shd w:val="clear" w:color="auto" w:fill="auto"/>
          </w:tcPr>
          <w:p w14:paraId="1169C415" w14:textId="77777777" w:rsidR="005B44FE" w:rsidRPr="0027752B" w:rsidRDefault="005B44FE" w:rsidP="0027752B">
            <w:pPr>
              <w:spacing w:after="0" w:line="240" w:lineRule="auto"/>
              <w:rPr>
                <w:i/>
              </w:rPr>
            </w:pPr>
            <w:r w:rsidRPr="0027752B">
              <w:rPr>
                <w:i/>
              </w:rPr>
              <w:t>Tagname</w:t>
            </w:r>
            <w:r w:rsidRPr="0027752B">
              <w:t>.AI_DC</w:t>
            </w:r>
          </w:p>
        </w:tc>
        <w:tc>
          <w:tcPr>
            <w:tcW w:w="1766" w:type="dxa"/>
            <w:shd w:val="clear" w:color="auto" w:fill="auto"/>
          </w:tcPr>
          <w:p w14:paraId="2194126D" w14:textId="77777777" w:rsidR="005B44FE" w:rsidRPr="0027752B" w:rsidRDefault="005B44FE" w:rsidP="0027752B">
            <w:pPr>
              <w:spacing w:after="0" w:line="240" w:lineRule="auto"/>
            </w:pPr>
            <w:r w:rsidRPr="0027752B">
              <w:t>Eng</w:t>
            </w:r>
            <w:ins w:id="85" w:author="Steve Cauduro" w:date="2020-03-18T13:10:00Z">
              <w:r w:rsidR="00A6158C" w:rsidRPr="0027752B">
                <w:t>.</w:t>
              </w:r>
            </w:ins>
            <w:r w:rsidRPr="0027752B">
              <w:t xml:space="preserve"> Units number of decimal places visible on HMI</w:t>
            </w:r>
          </w:p>
        </w:tc>
        <w:tc>
          <w:tcPr>
            <w:tcW w:w="3356" w:type="dxa"/>
            <w:shd w:val="clear" w:color="auto" w:fill="auto"/>
          </w:tcPr>
          <w:p w14:paraId="4893AD4C" w14:textId="77777777" w:rsidR="005B44FE" w:rsidRPr="0027752B" w:rsidRDefault="005B44FE" w:rsidP="0027752B">
            <w:pPr>
              <w:spacing w:after="0" w:line="240" w:lineRule="auto"/>
            </w:pPr>
            <w:r w:rsidRPr="0027752B">
              <w:t>Set tag value outside of AOI.  Value must be between 0 and 3.</w:t>
            </w:r>
          </w:p>
        </w:tc>
      </w:tr>
      <w:tr w:rsidR="005B44FE" w:rsidRPr="0027752B" w14:paraId="0C5C860E" w14:textId="77777777" w:rsidTr="0027752B">
        <w:trPr>
          <w:trHeight w:val="215"/>
        </w:trPr>
        <w:tc>
          <w:tcPr>
            <w:tcW w:w="2256" w:type="dxa"/>
            <w:shd w:val="clear" w:color="auto" w:fill="auto"/>
          </w:tcPr>
          <w:p w14:paraId="23B9D387" w14:textId="77777777" w:rsidR="005B44FE" w:rsidRPr="0027752B" w:rsidRDefault="005B44FE" w:rsidP="0027752B">
            <w:pPr>
              <w:spacing w:after="0" w:line="240" w:lineRule="auto"/>
            </w:pPr>
            <w:r w:rsidRPr="0027752B">
              <w:t>Scale_EU2_Decimals</w:t>
            </w:r>
          </w:p>
        </w:tc>
        <w:tc>
          <w:tcPr>
            <w:tcW w:w="1414" w:type="dxa"/>
            <w:shd w:val="clear" w:color="auto" w:fill="auto"/>
          </w:tcPr>
          <w:p w14:paraId="2AF499F1" w14:textId="77777777" w:rsidR="005B44FE" w:rsidRPr="0027752B" w:rsidRDefault="005B44FE" w:rsidP="0027752B">
            <w:pPr>
              <w:spacing w:after="0" w:line="240" w:lineRule="auto"/>
            </w:pPr>
            <w:r w:rsidRPr="0027752B">
              <w:t>Mandatory</w:t>
            </w:r>
          </w:p>
        </w:tc>
        <w:tc>
          <w:tcPr>
            <w:tcW w:w="3736" w:type="dxa"/>
            <w:shd w:val="clear" w:color="auto" w:fill="auto"/>
          </w:tcPr>
          <w:p w14:paraId="04C2795D" w14:textId="77777777" w:rsidR="005B44FE" w:rsidRPr="0027752B" w:rsidRDefault="005B44FE" w:rsidP="0027752B">
            <w:pPr>
              <w:spacing w:after="0" w:line="240" w:lineRule="auto"/>
              <w:rPr>
                <w:i/>
              </w:rPr>
            </w:pPr>
            <w:r w:rsidRPr="0027752B">
              <w:rPr>
                <w:i/>
              </w:rPr>
              <w:t>Tagname</w:t>
            </w:r>
            <w:r w:rsidRPr="0027752B">
              <w:t>.E2_DC</w:t>
            </w:r>
          </w:p>
        </w:tc>
        <w:tc>
          <w:tcPr>
            <w:tcW w:w="1766" w:type="dxa"/>
            <w:shd w:val="clear" w:color="auto" w:fill="auto"/>
          </w:tcPr>
          <w:p w14:paraId="33B68ADA" w14:textId="77777777" w:rsidR="005B44FE" w:rsidRPr="0027752B" w:rsidRDefault="005B44FE" w:rsidP="0027752B">
            <w:pPr>
              <w:spacing w:after="0" w:line="240" w:lineRule="auto"/>
            </w:pPr>
            <w:r w:rsidRPr="0027752B">
              <w:t>Secondary Units number of decimal places visible on HMI</w:t>
            </w:r>
          </w:p>
        </w:tc>
        <w:tc>
          <w:tcPr>
            <w:tcW w:w="3356" w:type="dxa"/>
            <w:shd w:val="clear" w:color="auto" w:fill="auto"/>
          </w:tcPr>
          <w:p w14:paraId="7CF98B28" w14:textId="77777777" w:rsidR="005B44FE" w:rsidRPr="0027752B" w:rsidRDefault="005B44FE" w:rsidP="0027752B">
            <w:pPr>
              <w:spacing w:after="0" w:line="240" w:lineRule="auto"/>
            </w:pPr>
            <w:r w:rsidRPr="0027752B">
              <w:t>Set tag value outside of AOI.  Value must be between 0 and 3.</w:t>
            </w:r>
          </w:p>
        </w:tc>
      </w:tr>
      <w:tr w:rsidR="005B44FE" w:rsidRPr="0027752B" w14:paraId="187BE691" w14:textId="77777777" w:rsidTr="0027752B">
        <w:trPr>
          <w:trHeight w:val="215"/>
        </w:trPr>
        <w:tc>
          <w:tcPr>
            <w:tcW w:w="2256" w:type="dxa"/>
            <w:shd w:val="clear" w:color="auto" w:fill="auto"/>
          </w:tcPr>
          <w:p w14:paraId="548F78C3" w14:textId="77777777" w:rsidR="005B44FE" w:rsidRPr="0027752B" w:rsidRDefault="005B44FE" w:rsidP="0027752B">
            <w:pPr>
              <w:spacing w:after="0" w:line="240" w:lineRule="auto"/>
            </w:pPr>
            <w:r w:rsidRPr="0027752B">
              <w:t>Scale_EU3_Decimals</w:t>
            </w:r>
          </w:p>
        </w:tc>
        <w:tc>
          <w:tcPr>
            <w:tcW w:w="1414" w:type="dxa"/>
            <w:shd w:val="clear" w:color="auto" w:fill="auto"/>
          </w:tcPr>
          <w:p w14:paraId="1F18BB17" w14:textId="77777777" w:rsidR="005B44FE" w:rsidRPr="0027752B" w:rsidRDefault="005B44FE" w:rsidP="0027752B">
            <w:pPr>
              <w:spacing w:after="0" w:line="240" w:lineRule="auto"/>
            </w:pPr>
            <w:r w:rsidRPr="0027752B">
              <w:t>Mandatory</w:t>
            </w:r>
          </w:p>
        </w:tc>
        <w:tc>
          <w:tcPr>
            <w:tcW w:w="3736" w:type="dxa"/>
            <w:shd w:val="clear" w:color="auto" w:fill="auto"/>
          </w:tcPr>
          <w:p w14:paraId="12CE2A90" w14:textId="77777777" w:rsidR="005B44FE" w:rsidRPr="0027752B" w:rsidRDefault="005B44FE" w:rsidP="0027752B">
            <w:pPr>
              <w:spacing w:after="0" w:line="240" w:lineRule="auto"/>
              <w:rPr>
                <w:i/>
              </w:rPr>
            </w:pPr>
            <w:r w:rsidRPr="0027752B">
              <w:rPr>
                <w:i/>
              </w:rPr>
              <w:t>Tagname</w:t>
            </w:r>
            <w:r w:rsidRPr="0027752B">
              <w:t>.E3_DC</w:t>
            </w:r>
          </w:p>
        </w:tc>
        <w:tc>
          <w:tcPr>
            <w:tcW w:w="1766" w:type="dxa"/>
            <w:shd w:val="clear" w:color="auto" w:fill="auto"/>
          </w:tcPr>
          <w:p w14:paraId="0A439B8D" w14:textId="77777777" w:rsidR="005B44FE" w:rsidRPr="0027752B" w:rsidRDefault="005B44FE" w:rsidP="0027752B">
            <w:pPr>
              <w:spacing w:after="0" w:line="240" w:lineRule="auto"/>
            </w:pPr>
            <w:r w:rsidRPr="0027752B">
              <w:t>Tertiary Units number of decimal places visible on HMI</w:t>
            </w:r>
          </w:p>
        </w:tc>
        <w:tc>
          <w:tcPr>
            <w:tcW w:w="3356" w:type="dxa"/>
            <w:shd w:val="clear" w:color="auto" w:fill="auto"/>
          </w:tcPr>
          <w:p w14:paraId="5EB31D67" w14:textId="77777777" w:rsidR="005B44FE" w:rsidRPr="0027752B" w:rsidRDefault="005B44FE" w:rsidP="0027752B">
            <w:pPr>
              <w:spacing w:after="0" w:line="240" w:lineRule="auto"/>
            </w:pPr>
            <w:r w:rsidRPr="0027752B">
              <w:t>Set tag value outside of AOI.  Value must be between 0 and 3.</w:t>
            </w:r>
          </w:p>
        </w:tc>
      </w:tr>
      <w:tr w:rsidR="005B44FE" w:rsidRPr="0027752B" w14:paraId="4A075A4A" w14:textId="77777777" w:rsidTr="0027752B">
        <w:trPr>
          <w:trHeight w:val="215"/>
        </w:trPr>
        <w:tc>
          <w:tcPr>
            <w:tcW w:w="2256" w:type="dxa"/>
            <w:shd w:val="clear" w:color="auto" w:fill="auto"/>
          </w:tcPr>
          <w:p w14:paraId="6448FC99" w14:textId="77777777" w:rsidR="005B44FE" w:rsidRPr="0027752B" w:rsidRDefault="005B44FE" w:rsidP="0027752B">
            <w:pPr>
              <w:spacing w:after="0" w:line="240" w:lineRule="auto"/>
            </w:pPr>
            <w:r w:rsidRPr="0027752B">
              <w:t>Units_Visibility</w:t>
            </w:r>
          </w:p>
        </w:tc>
        <w:tc>
          <w:tcPr>
            <w:tcW w:w="1414" w:type="dxa"/>
            <w:shd w:val="clear" w:color="auto" w:fill="auto"/>
          </w:tcPr>
          <w:p w14:paraId="5F0F7510" w14:textId="77777777" w:rsidR="005B44FE" w:rsidRPr="0027752B" w:rsidRDefault="005B44FE" w:rsidP="0027752B">
            <w:pPr>
              <w:spacing w:after="0" w:line="240" w:lineRule="auto"/>
            </w:pPr>
            <w:r w:rsidRPr="0027752B">
              <w:t>Mandatory</w:t>
            </w:r>
          </w:p>
        </w:tc>
        <w:tc>
          <w:tcPr>
            <w:tcW w:w="3736" w:type="dxa"/>
            <w:shd w:val="clear" w:color="auto" w:fill="auto"/>
          </w:tcPr>
          <w:p w14:paraId="6F0ACDD6" w14:textId="77777777" w:rsidR="005B44FE" w:rsidRPr="0027752B" w:rsidRDefault="005B44FE" w:rsidP="0027752B">
            <w:pPr>
              <w:spacing w:after="0" w:line="240" w:lineRule="auto"/>
              <w:rPr>
                <w:i/>
              </w:rPr>
            </w:pPr>
            <w:r w:rsidRPr="0027752B">
              <w:rPr>
                <w:i/>
              </w:rPr>
              <w:t>Tagname</w:t>
            </w:r>
            <w:r w:rsidRPr="0027752B">
              <w:t>.AI_VI</w:t>
            </w:r>
          </w:p>
        </w:tc>
        <w:tc>
          <w:tcPr>
            <w:tcW w:w="1766" w:type="dxa"/>
            <w:shd w:val="clear" w:color="auto" w:fill="auto"/>
          </w:tcPr>
          <w:p w14:paraId="0C878195" w14:textId="77777777" w:rsidR="005B44FE" w:rsidRPr="0027752B" w:rsidRDefault="005B44FE" w:rsidP="0027752B">
            <w:pPr>
              <w:spacing w:after="0" w:line="240" w:lineRule="auto"/>
            </w:pPr>
            <w:r w:rsidRPr="0027752B">
              <w:t>Number of Engineering Values visible on the HMI</w:t>
            </w:r>
          </w:p>
        </w:tc>
        <w:tc>
          <w:tcPr>
            <w:tcW w:w="3356" w:type="dxa"/>
            <w:shd w:val="clear" w:color="auto" w:fill="auto"/>
          </w:tcPr>
          <w:p w14:paraId="4582E7E7" w14:textId="77777777" w:rsidR="005B44FE" w:rsidRPr="0027752B" w:rsidRDefault="005B44FE" w:rsidP="0027752B">
            <w:pPr>
              <w:spacing w:after="0" w:line="240" w:lineRule="auto"/>
            </w:pPr>
            <w:r w:rsidRPr="0027752B">
              <w:t>Set tag value outside of the AOI.  Value must be between 1 and 3, defaults to 1 if not pre-configured.</w:t>
            </w:r>
          </w:p>
        </w:tc>
      </w:tr>
    </w:tbl>
    <w:p w14:paraId="171FACC4" w14:textId="77777777" w:rsidR="005B44FE" w:rsidRDefault="005B44FE" w:rsidP="00B0682F"/>
    <w:p w14:paraId="3533938D" w14:textId="77777777" w:rsidR="003256FA" w:rsidRDefault="003256FA" w:rsidP="00B0682F">
      <w:del w:id="86" w:author="Steve Cauduro" w:date="2020-03-18T13:00:00Z">
        <w:r>
          <w:delText xml:space="preserve">If </w:delText>
        </w:r>
        <w:r w:rsidDel="00A265DD">
          <w:delText>t</w:delText>
        </w:r>
      </w:del>
      <w:ins w:id="87" w:author="Steve Cauduro" w:date="2020-03-18T13:00:00Z">
        <w:r w:rsidR="00A265DD">
          <w:t>T</w:t>
        </w:r>
      </w:ins>
      <w:ins w:id="88" w:author="NLS Engineering" w:date="2020-08-24T15:08:00Z">
        <w:r>
          <w:t>he</w:t>
        </w:r>
      </w:ins>
      <w:del w:id="89" w:author="NLS Engineering" w:date="2020-08-24T15:08:00Z">
        <w:r>
          <w:delText>the</w:delText>
        </w:r>
      </w:del>
      <w:r>
        <w:t xml:space="preserve"> following table details parameters for the Totalizer AOI, if it is </w:t>
      </w:r>
      <w:del w:id="90" w:author="Steve Cauduro" w:date="2020-03-18T13:01:00Z">
        <w:r>
          <w:delText xml:space="preserve">to be </w:delText>
        </w:r>
      </w:del>
      <w:r>
        <w:t>used with the analog device.</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1414"/>
        <w:gridCol w:w="4572"/>
        <w:gridCol w:w="1517"/>
        <w:gridCol w:w="1992"/>
      </w:tblGrid>
      <w:tr w:rsidR="003256FA" w:rsidRPr="0027752B" w14:paraId="4A74215A" w14:textId="77777777" w:rsidTr="0027752B">
        <w:trPr>
          <w:tblHeader/>
        </w:trPr>
        <w:tc>
          <w:tcPr>
            <w:tcW w:w="2256" w:type="dxa"/>
            <w:shd w:val="clear" w:color="auto" w:fill="auto"/>
          </w:tcPr>
          <w:p w14:paraId="16B0527B" w14:textId="77777777" w:rsidR="003256FA" w:rsidRPr="0027752B" w:rsidRDefault="003256FA" w:rsidP="0027752B">
            <w:pPr>
              <w:spacing w:after="0" w:line="240" w:lineRule="auto"/>
              <w:rPr>
                <w:b/>
              </w:rPr>
            </w:pPr>
            <w:r w:rsidRPr="0027752B">
              <w:rPr>
                <w:b/>
              </w:rPr>
              <w:t>AOI Parameter</w:t>
            </w:r>
          </w:p>
        </w:tc>
        <w:tc>
          <w:tcPr>
            <w:tcW w:w="1414" w:type="dxa"/>
            <w:shd w:val="clear" w:color="auto" w:fill="auto"/>
          </w:tcPr>
          <w:p w14:paraId="0558EC63" w14:textId="77777777" w:rsidR="003256FA" w:rsidRPr="0027752B" w:rsidRDefault="003256FA" w:rsidP="0027752B">
            <w:pPr>
              <w:spacing w:after="0" w:line="240" w:lineRule="auto"/>
              <w:rPr>
                <w:b/>
              </w:rPr>
            </w:pPr>
            <w:r w:rsidRPr="0027752B">
              <w:rPr>
                <w:b/>
              </w:rPr>
              <w:t>Requirement</w:t>
            </w:r>
          </w:p>
        </w:tc>
        <w:tc>
          <w:tcPr>
            <w:tcW w:w="3736" w:type="dxa"/>
            <w:shd w:val="clear" w:color="auto" w:fill="auto"/>
          </w:tcPr>
          <w:p w14:paraId="3F71522E" w14:textId="77777777" w:rsidR="003256FA" w:rsidRPr="0027752B" w:rsidRDefault="003256FA" w:rsidP="0027752B">
            <w:pPr>
              <w:spacing w:after="0" w:line="240" w:lineRule="auto"/>
              <w:rPr>
                <w:b/>
              </w:rPr>
            </w:pPr>
            <w:r w:rsidRPr="0027752B">
              <w:rPr>
                <w:b/>
              </w:rPr>
              <w:t>Default Value</w:t>
            </w:r>
          </w:p>
        </w:tc>
        <w:tc>
          <w:tcPr>
            <w:tcW w:w="1766" w:type="dxa"/>
            <w:shd w:val="clear" w:color="auto" w:fill="auto"/>
          </w:tcPr>
          <w:p w14:paraId="796A7BBC" w14:textId="77777777" w:rsidR="003256FA" w:rsidRPr="0027752B" w:rsidRDefault="003256FA" w:rsidP="0027752B">
            <w:pPr>
              <w:spacing w:after="0" w:line="240" w:lineRule="auto"/>
              <w:rPr>
                <w:b/>
              </w:rPr>
            </w:pPr>
            <w:r w:rsidRPr="0027752B">
              <w:rPr>
                <w:b/>
              </w:rPr>
              <w:t>Description</w:t>
            </w:r>
          </w:p>
        </w:tc>
        <w:tc>
          <w:tcPr>
            <w:tcW w:w="3356" w:type="dxa"/>
            <w:shd w:val="clear" w:color="auto" w:fill="auto"/>
          </w:tcPr>
          <w:p w14:paraId="0519D103" w14:textId="77777777" w:rsidR="003256FA" w:rsidRPr="0027752B" w:rsidRDefault="003256FA" w:rsidP="0027752B">
            <w:pPr>
              <w:spacing w:after="0" w:line="240" w:lineRule="auto"/>
              <w:rPr>
                <w:b/>
              </w:rPr>
            </w:pPr>
            <w:r w:rsidRPr="0027752B">
              <w:rPr>
                <w:b/>
              </w:rPr>
              <w:t>Implementation Guideline</w:t>
            </w:r>
          </w:p>
        </w:tc>
      </w:tr>
      <w:tr w:rsidR="003256FA" w:rsidRPr="0027752B" w14:paraId="6E4DDDD3" w14:textId="77777777" w:rsidTr="0027752B">
        <w:tc>
          <w:tcPr>
            <w:tcW w:w="2256" w:type="dxa"/>
            <w:shd w:val="clear" w:color="auto" w:fill="auto"/>
          </w:tcPr>
          <w:p w14:paraId="64305B8D" w14:textId="77777777" w:rsidR="003256FA" w:rsidRPr="0027752B" w:rsidRDefault="003256FA" w:rsidP="0027752B">
            <w:pPr>
              <w:spacing w:after="0" w:line="240" w:lineRule="auto"/>
            </w:pPr>
            <w:r w:rsidRPr="0027752B">
              <w:t>Analog_Totalizer_V1</w:t>
            </w:r>
          </w:p>
        </w:tc>
        <w:tc>
          <w:tcPr>
            <w:tcW w:w="1414" w:type="dxa"/>
            <w:shd w:val="clear" w:color="auto" w:fill="auto"/>
          </w:tcPr>
          <w:p w14:paraId="2E35129B" w14:textId="77777777" w:rsidR="003256FA" w:rsidRPr="0027752B" w:rsidRDefault="003256FA" w:rsidP="0027752B">
            <w:pPr>
              <w:spacing w:after="0" w:line="240" w:lineRule="auto"/>
            </w:pPr>
            <w:r w:rsidRPr="0027752B">
              <w:t>Mandatory</w:t>
            </w:r>
          </w:p>
        </w:tc>
        <w:tc>
          <w:tcPr>
            <w:tcW w:w="3736" w:type="dxa"/>
            <w:shd w:val="clear" w:color="auto" w:fill="auto"/>
          </w:tcPr>
          <w:p w14:paraId="45178ABE" w14:textId="77777777" w:rsidR="003256FA" w:rsidRPr="0027752B" w:rsidRDefault="003256FA" w:rsidP="0027752B">
            <w:pPr>
              <w:spacing w:after="0" w:line="240" w:lineRule="auto"/>
            </w:pPr>
            <w:r w:rsidRPr="0027752B">
              <w:rPr>
                <w:i/>
              </w:rPr>
              <w:t>Tagname.</w:t>
            </w:r>
            <w:r w:rsidRPr="0027752B">
              <w:t>Totalizer</w:t>
            </w:r>
          </w:p>
        </w:tc>
        <w:tc>
          <w:tcPr>
            <w:tcW w:w="1766" w:type="dxa"/>
            <w:shd w:val="clear" w:color="auto" w:fill="auto"/>
          </w:tcPr>
          <w:p w14:paraId="33326AF9" w14:textId="77777777" w:rsidR="003256FA" w:rsidRPr="0027752B" w:rsidRDefault="003256FA" w:rsidP="0027752B">
            <w:pPr>
              <w:spacing w:after="0" w:line="240" w:lineRule="auto"/>
            </w:pPr>
            <w:r w:rsidRPr="0027752B">
              <w:t>Totalizer Add-on Instruction</w:t>
            </w:r>
          </w:p>
        </w:tc>
        <w:tc>
          <w:tcPr>
            <w:tcW w:w="3356" w:type="dxa"/>
            <w:shd w:val="clear" w:color="auto" w:fill="auto"/>
          </w:tcPr>
          <w:p w14:paraId="303EA508" w14:textId="77777777" w:rsidR="003256FA" w:rsidRPr="0027752B" w:rsidRDefault="003256FA" w:rsidP="0027752B">
            <w:pPr>
              <w:spacing w:after="0" w:line="240" w:lineRule="auto"/>
            </w:pPr>
            <w:del w:id="91" w:author="Steve Cauduro" w:date="2020-03-18T12:57:00Z">
              <w:r w:rsidRPr="0027752B">
                <w:delText>N/Ap</w:delText>
              </w:r>
            </w:del>
            <w:ins w:id="92" w:author="Steve Cauduro" w:date="2020-03-18T12:57:00Z">
              <w:r w:rsidR="00AE7790" w:rsidRPr="0027752B">
                <w:t>N/A</w:t>
              </w:r>
            </w:ins>
          </w:p>
        </w:tc>
      </w:tr>
      <w:tr w:rsidR="003256FA" w:rsidRPr="0027752B" w14:paraId="074F3E1A" w14:textId="77777777" w:rsidTr="0027752B">
        <w:tc>
          <w:tcPr>
            <w:tcW w:w="2256" w:type="dxa"/>
            <w:shd w:val="clear" w:color="auto" w:fill="auto"/>
          </w:tcPr>
          <w:p w14:paraId="3C43D127" w14:textId="77777777" w:rsidR="003256FA" w:rsidRPr="0027752B" w:rsidRDefault="003256FA" w:rsidP="0027752B">
            <w:pPr>
              <w:spacing w:after="0" w:line="240" w:lineRule="auto"/>
            </w:pPr>
            <w:r w:rsidRPr="0027752B">
              <w:t>Scaled_CV_Value</w:t>
            </w:r>
          </w:p>
        </w:tc>
        <w:tc>
          <w:tcPr>
            <w:tcW w:w="1414" w:type="dxa"/>
            <w:shd w:val="clear" w:color="auto" w:fill="auto"/>
          </w:tcPr>
          <w:p w14:paraId="10BB956B" w14:textId="77777777" w:rsidR="003256FA" w:rsidRPr="0027752B" w:rsidRDefault="003256FA" w:rsidP="0027752B">
            <w:pPr>
              <w:spacing w:after="0" w:line="240" w:lineRule="auto"/>
            </w:pPr>
            <w:r w:rsidRPr="0027752B">
              <w:t>Mandatory</w:t>
            </w:r>
          </w:p>
        </w:tc>
        <w:tc>
          <w:tcPr>
            <w:tcW w:w="3736" w:type="dxa"/>
            <w:shd w:val="clear" w:color="auto" w:fill="auto"/>
          </w:tcPr>
          <w:p w14:paraId="075FF1F5" w14:textId="77777777" w:rsidR="003256FA" w:rsidRPr="0027752B" w:rsidRDefault="003256FA" w:rsidP="0027752B">
            <w:pPr>
              <w:spacing w:after="0" w:line="240" w:lineRule="auto"/>
            </w:pPr>
            <w:r w:rsidRPr="0027752B">
              <w:rPr>
                <w:i/>
              </w:rPr>
              <w:t>Tagname</w:t>
            </w:r>
            <w:r w:rsidRPr="0027752B">
              <w:t>.AI_CV</w:t>
            </w:r>
          </w:p>
        </w:tc>
        <w:tc>
          <w:tcPr>
            <w:tcW w:w="1766" w:type="dxa"/>
            <w:shd w:val="clear" w:color="auto" w:fill="auto"/>
          </w:tcPr>
          <w:p w14:paraId="06D1ED71" w14:textId="77777777" w:rsidR="003256FA" w:rsidRPr="0027752B" w:rsidRDefault="003256FA" w:rsidP="0027752B">
            <w:pPr>
              <w:spacing w:after="0" w:line="240" w:lineRule="auto"/>
            </w:pPr>
            <w:r w:rsidRPr="0027752B">
              <w:t>Value to be Totalized</w:t>
            </w:r>
          </w:p>
        </w:tc>
        <w:tc>
          <w:tcPr>
            <w:tcW w:w="3356" w:type="dxa"/>
            <w:shd w:val="clear" w:color="auto" w:fill="auto"/>
          </w:tcPr>
          <w:p w14:paraId="3E8ECCAF" w14:textId="77777777" w:rsidR="003256FA" w:rsidRPr="0027752B" w:rsidRDefault="003256FA" w:rsidP="0027752B">
            <w:pPr>
              <w:spacing w:after="0" w:line="240" w:lineRule="auto"/>
            </w:pPr>
            <w:r w:rsidRPr="0027752B">
              <w:t xml:space="preserve">Avoid use of totalizing the secondary or tertiary </w:t>
            </w:r>
            <w:ins w:id="93" w:author="Steve Cauduro" w:date="2020-03-18T13:01:00Z">
              <w:r w:rsidR="00A265DD" w:rsidRPr="0027752B">
                <w:t>E</w:t>
              </w:r>
            </w:ins>
            <w:del w:id="94" w:author="Steve Cauduro" w:date="2020-03-18T13:01:00Z">
              <w:r w:rsidRPr="0027752B">
                <w:delText>e</w:delText>
              </w:r>
            </w:del>
            <w:r w:rsidRPr="0027752B">
              <w:t xml:space="preserve">ng. Value.  Use the parameters </w:t>
            </w:r>
            <w:r w:rsidRPr="0027752B">
              <w:lastRenderedPageBreak/>
              <w:t>within the AOI to achieve the desired units.</w:t>
            </w:r>
          </w:p>
        </w:tc>
      </w:tr>
      <w:tr w:rsidR="003256FA" w:rsidRPr="0027752B" w14:paraId="0F09E7E0" w14:textId="77777777" w:rsidTr="0027752B">
        <w:tc>
          <w:tcPr>
            <w:tcW w:w="2256" w:type="dxa"/>
            <w:shd w:val="clear" w:color="auto" w:fill="auto"/>
          </w:tcPr>
          <w:p w14:paraId="060E2DD6" w14:textId="77777777" w:rsidR="003256FA" w:rsidRPr="0027752B" w:rsidRDefault="003256FA" w:rsidP="0027752B">
            <w:pPr>
              <w:spacing w:after="0" w:line="240" w:lineRule="auto"/>
            </w:pPr>
            <w:r w:rsidRPr="0027752B">
              <w:lastRenderedPageBreak/>
              <w:t>Scan_Status</w:t>
            </w:r>
          </w:p>
        </w:tc>
        <w:tc>
          <w:tcPr>
            <w:tcW w:w="1414" w:type="dxa"/>
            <w:shd w:val="clear" w:color="auto" w:fill="auto"/>
          </w:tcPr>
          <w:p w14:paraId="69011BAB" w14:textId="77777777" w:rsidR="003256FA" w:rsidRPr="0027752B" w:rsidRDefault="003256FA" w:rsidP="0027752B">
            <w:pPr>
              <w:spacing w:after="0" w:line="240" w:lineRule="auto"/>
            </w:pPr>
            <w:r w:rsidRPr="0027752B">
              <w:t>Mandatory</w:t>
            </w:r>
          </w:p>
        </w:tc>
        <w:tc>
          <w:tcPr>
            <w:tcW w:w="3736" w:type="dxa"/>
            <w:shd w:val="clear" w:color="auto" w:fill="auto"/>
          </w:tcPr>
          <w:p w14:paraId="6A8F6069" w14:textId="77777777" w:rsidR="003256FA" w:rsidRPr="0027752B" w:rsidRDefault="003256FA" w:rsidP="0027752B">
            <w:pPr>
              <w:spacing w:after="0" w:line="240" w:lineRule="auto"/>
              <w:rPr>
                <w:i/>
              </w:rPr>
            </w:pPr>
            <w:r w:rsidRPr="0027752B">
              <w:rPr>
                <w:i/>
              </w:rPr>
              <w:t>Tagname</w:t>
            </w:r>
            <w:r w:rsidRPr="0027752B">
              <w:t>.DI_SC</w:t>
            </w:r>
          </w:p>
        </w:tc>
        <w:tc>
          <w:tcPr>
            <w:tcW w:w="1766" w:type="dxa"/>
            <w:shd w:val="clear" w:color="auto" w:fill="auto"/>
          </w:tcPr>
          <w:p w14:paraId="19728E90" w14:textId="77777777" w:rsidR="003256FA" w:rsidRPr="0027752B" w:rsidRDefault="003256FA" w:rsidP="0027752B">
            <w:pPr>
              <w:spacing w:after="0" w:line="240" w:lineRule="auto"/>
            </w:pPr>
            <w:r w:rsidRPr="0027752B">
              <w:t>Analog Tag is on Scan</w:t>
            </w:r>
          </w:p>
        </w:tc>
        <w:tc>
          <w:tcPr>
            <w:tcW w:w="3356" w:type="dxa"/>
            <w:shd w:val="clear" w:color="auto" w:fill="auto"/>
          </w:tcPr>
          <w:p w14:paraId="5AD3EBCC" w14:textId="77777777" w:rsidR="003256FA" w:rsidRPr="0027752B" w:rsidRDefault="003256FA" w:rsidP="0027752B">
            <w:pPr>
              <w:spacing w:after="0" w:line="240" w:lineRule="auto"/>
            </w:pPr>
            <w:del w:id="95" w:author="Steve Cauduro" w:date="2020-03-18T12:57:00Z">
              <w:r w:rsidRPr="0027752B">
                <w:delText>N/Ap</w:delText>
              </w:r>
            </w:del>
            <w:ins w:id="96" w:author="Steve Cauduro" w:date="2020-03-18T12:57:00Z">
              <w:r w:rsidR="00AE7790" w:rsidRPr="0027752B">
                <w:t>N/A</w:t>
              </w:r>
            </w:ins>
          </w:p>
        </w:tc>
      </w:tr>
      <w:tr w:rsidR="003256FA" w:rsidRPr="0027752B" w14:paraId="4238E58B" w14:textId="77777777" w:rsidTr="0027752B">
        <w:tc>
          <w:tcPr>
            <w:tcW w:w="2256" w:type="dxa"/>
            <w:shd w:val="clear" w:color="auto" w:fill="auto"/>
          </w:tcPr>
          <w:p w14:paraId="0A112C08" w14:textId="77777777" w:rsidR="003256FA" w:rsidRPr="0027752B" w:rsidRDefault="003256FA" w:rsidP="0027752B">
            <w:pPr>
              <w:spacing w:after="0" w:line="240" w:lineRule="auto"/>
            </w:pPr>
            <w:r w:rsidRPr="0027752B">
              <w:t>System_Day_Reset</w:t>
            </w:r>
          </w:p>
        </w:tc>
        <w:tc>
          <w:tcPr>
            <w:tcW w:w="1414" w:type="dxa"/>
            <w:shd w:val="clear" w:color="auto" w:fill="auto"/>
          </w:tcPr>
          <w:p w14:paraId="4FD2F676" w14:textId="77777777" w:rsidR="003256FA" w:rsidRPr="0027752B" w:rsidRDefault="003256FA" w:rsidP="0027752B">
            <w:pPr>
              <w:spacing w:after="0" w:line="240" w:lineRule="auto"/>
            </w:pPr>
            <w:r w:rsidRPr="0027752B">
              <w:t>Mandatory</w:t>
            </w:r>
          </w:p>
        </w:tc>
        <w:tc>
          <w:tcPr>
            <w:tcW w:w="3736" w:type="dxa"/>
            <w:shd w:val="clear" w:color="auto" w:fill="auto"/>
          </w:tcPr>
          <w:p w14:paraId="6B45F89D" w14:textId="77777777" w:rsidR="003256FA" w:rsidRPr="0027752B" w:rsidRDefault="003256FA" w:rsidP="0027752B">
            <w:pPr>
              <w:spacing w:after="0" w:line="240" w:lineRule="auto"/>
              <w:rPr>
                <w:i/>
              </w:rPr>
            </w:pPr>
            <w:r w:rsidRPr="0027752B">
              <w:t>SYS_Day_Reset</w:t>
            </w:r>
          </w:p>
        </w:tc>
        <w:tc>
          <w:tcPr>
            <w:tcW w:w="1766" w:type="dxa"/>
            <w:shd w:val="clear" w:color="auto" w:fill="auto"/>
          </w:tcPr>
          <w:p w14:paraId="765F8084" w14:textId="77777777" w:rsidR="003256FA" w:rsidRPr="0027752B" w:rsidRDefault="003256FA" w:rsidP="0027752B">
            <w:pPr>
              <w:spacing w:after="0" w:line="240" w:lineRule="auto"/>
            </w:pPr>
            <w:r w:rsidRPr="0027752B">
              <w:t>Perform statistical housekeeping at Midnight</w:t>
            </w:r>
          </w:p>
        </w:tc>
        <w:tc>
          <w:tcPr>
            <w:tcW w:w="3356" w:type="dxa"/>
            <w:shd w:val="clear" w:color="auto" w:fill="auto"/>
          </w:tcPr>
          <w:p w14:paraId="48D22DEE" w14:textId="77777777" w:rsidR="003256FA" w:rsidRPr="0027752B" w:rsidRDefault="003256FA" w:rsidP="0027752B">
            <w:pPr>
              <w:spacing w:after="0" w:line="240" w:lineRule="auto"/>
            </w:pPr>
            <w:del w:id="97" w:author="Steve Cauduro" w:date="2020-03-18T12:57:00Z">
              <w:r w:rsidRPr="0027752B">
                <w:delText>N/Ap</w:delText>
              </w:r>
            </w:del>
            <w:ins w:id="98" w:author="Steve Cauduro" w:date="2020-03-18T12:57:00Z">
              <w:r w:rsidR="00AE7790" w:rsidRPr="0027752B">
                <w:t>N/A</w:t>
              </w:r>
            </w:ins>
          </w:p>
        </w:tc>
      </w:tr>
      <w:tr w:rsidR="003256FA" w:rsidRPr="0027752B" w14:paraId="0F1DA5B4" w14:textId="77777777" w:rsidTr="0027752B">
        <w:tc>
          <w:tcPr>
            <w:tcW w:w="2256" w:type="dxa"/>
            <w:shd w:val="clear" w:color="auto" w:fill="auto"/>
          </w:tcPr>
          <w:p w14:paraId="1BCAD66C" w14:textId="77777777" w:rsidR="003256FA" w:rsidRPr="0027752B" w:rsidRDefault="003256FA" w:rsidP="0027752B">
            <w:pPr>
              <w:spacing w:after="0" w:line="240" w:lineRule="auto"/>
            </w:pPr>
            <w:r w:rsidRPr="0027752B">
              <w:t>Totalizer_Enable_Bit</w:t>
            </w:r>
          </w:p>
        </w:tc>
        <w:tc>
          <w:tcPr>
            <w:tcW w:w="1414" w:type="dxa"/>
            <w:shd w:val="clear" w:color="auto" w:fill="auto"/>
          </w:tcPr>
          <w:p w14:paraId="4F90A74E" w14:textId="77777777" w:rsidR="003256FA" w:rsidRPr="0027752B" w:rsidRDefault="003256FA" w:rsidP="0027752B">
            <w:pPr>
              <w:spacing w:after="0" w:line="240" w:lineRule="auto"/>
            </w:pPr>
            <w:r w:rsidRPr="0027752B">
              <w:t>Optional</w:t>
            </w:r>
          </w:p>
        </w:tc>
        <w:tc>
          <w:tcPr>
            <w:tcW w:w="3736" w:type="dxa"/>
            <w:shd w:val="clear" w:color="auto" w:fill="auto"/>
          </w:tcPr>
          <w:p w14:paraId="7B6F2C68" w14:textId="77777777" w:rsidR="003256FA" w:rsidRPr="0027752B" w:rsidRDefault="003256FA" w:rsidP="0027752B">
            <w:pPr>
              <w:spacing w:after="0" w:line="240" w:lineRule="auto"/>
            </w:pPr>
            <w:r w:rsidRPr="0027752B">
              <w:rPr>
                <w:i/>
              </w:rPr>
              <w:t>Tagname</w:t>
            </w:r>
            <w:r w:rsidRPr="0027752B">
              <w:t>.Addon.Totalizer_Enable_Bit</w:t>
            </w:r>
          </w:p>
        </w:tc>
        <w:tc>
          <w:tcPr>
            <w:tcW w:w="1766" w:type="dxa"/>
            <w:shd w:val="clear" w:color="auto" w:fill="auto"/>
          </w:tcPr>
          <w:p w14:paraId="73078026" w14:textId="77777777" w:rsidR="003256FA" w:rsidRPr="0027752B" w:rsidRDefault="003256FA" w:rsidP="0027752B">
            <w:pPr>
              <w:spacing w:after="0" w:line="240" w:lineRule="auto"/>
            </w:pPr>
            <w:r w:rsidRPr="0027752B">
              <w:t>Enables Totalizing</w:t>
            </w:r>
          </w:p>
        </w:tc>
        <w:tc>
          <w:tcPr>
            <w:tcW w:w="3356" w:type="dxa"/>
            <w:shd w:val="clear" w:color="auto" w:fill="auto"/>
          </w:tcPr>
          <w:p w14:paraId="01CC2114" w14:textId="77777777" w:rsidR="003256FA" w:rsidRPr="0027752B" w:rsidRDefault="003256FA" w:rsidP="0027752B">
            <w:pPr>
              <w:spacing w:after="0" w:line="240" w:lineRule="auto"/>
            </w:pPr>
            <w:r w:rsidRPr="0027752B">
              <w:t>Program Outside the AOI to control when the totalizer operates.  In most cases this tag is always set to 1.</w:t>
            </w:r>
          </w:p>
        </w:tc>
      </w:tr>
      <w:tr w:rsidR="003256FA" w:rsidRPr="0027752B" w14:paraId="06D7E3CB" w14:textId="77777777" w:rsidTr="0027752B">
        <w:tc>
          <w:tcPr>
            <w:tcW w:w="2256" w:type="dxa"/>
            <w:shd w:val="clear" w:color="auto" w:fill="auto"/>
          </w:tcPr>
          <w:p w14:paraId="7F6AAF06" w14:textId="77777777" w:rsidR="003256FA" w:rsidRPr="0027752B" w:rsidRDefault="003256FA" w:rsidP="0027752B">
            <w:pPr>
              <w:spacing w:after="0" w:line="240" w:lineRule="auto"/>
            </w:pPr>
            <w:r w:rsidRPr="0027752B">
              <w:t>Daily_Totalizer_Division_Factor</w:t>
            </w:r>
          </w:p>
        </w:tc>
        <w:tc>
          <w:tcPr>
            <w:tcW w:w="1414" w:type="dxa"/>
            <w:shd w:val="clear" w:color="auto" w:fill="auto"/>
          </w:tcPr>
          <w:p w14:paraId="3AC978B5" w14:textId="77777777" w:rsidR="003256FA" w:rsidRPr="0027752B" w:rsidRDefault="003256FA" w:rsidP="0027752B">
            <w:pPr>
              <w:spacing w:after="0" w:line="240" w:lineRule="auto"/>
            </w:pPr>
            <w:r w:rsidRPr="0027752B">
              <w:t>Optional</w:t>
            </w:r>
          </w:p>
        </w:tc>
        <w:tc>
          <w:tcPr>
            <w:tcW w:w="3736" w:type="dxa"/>
            <w:shd w:val="clear" w:color="auto" w:fill="auto"/>
          </w:tcPr>
          <w:p w14:paraId="5E289796" w14:textId="77777777" w:rsidR="003256FA" w:rsidRPr="0027752B" w:rsidRDefault="003256FA" w:rsidP="0027752B">
            <w:pPr>
              <w:spacing w:after="0" w:line="240" w:lineRule="auto"/>
              <w:rPr>
                <w:i/>
              </w:rPr>
            </w:pPr>
            <w:r w:rsidRPr="0027752B">
              <w:rPr>
                <w:i/>
              </w:rPr>
              <w:t>Tagname</w:t>
            </w:r>
            <w:r w:rsidRPr="0027752B">
              <w:t>.Addon.Daily_Totalizer_Division_Factor</w:t>
            </w:r>
          </w:p>
        </w:tc>
        <w:tc>
          <w:tcPr>
            <w:tcW w:w="1766" w:type="dxa"/>
            <w:shd w:val="clear" w:color="auto" w:fill="auto"/>
          </w:tcPr>
          <w:p w14:paraId="564C3B8B" w14:textId="77777777" w:rsidR="003256FA" w:rsidRPr="0027752B" w:rsidRDefault="003256FA" w:rsidP="0027752B">
            <w:pPr>
              <w:spacing w:after="0" w:line="240" w:lineRule="auto"/>
            </w:pPr>
            <w:r w:rsidRPr="0027752B">
              <w:t>Performs any scaling of the CV signal if totalized units are different than the input signal units</w:t>
            </w:r>
          </w:p>
        </w:tc>
        <w:tc>
          <w:tcPr>
            <w:tcW w:w="3356" w:type="dxa"/>
            <w:shd w:val="clear" w:color="auto" w:fill="auto"/>
          </w:tcPr>
          <w:p w14:paraId="45952C78" w14:textId="77777777" w:rsidR="003256FA" w:rsidRPr="0027752B" w:rsidRDefault="003256FA" w:rsidP="0027752B">
            <w:pPr>
              <w:spacing w:after="0" w:line="240" w:lineRule="auto"/>
              <w:rPr>
                <w:vertAlign w:val="superscript"/>
              </w:rPr>
            </w:pPr>
            <w:r w:rsidRPr="0027752B">
              <w:t>Default is 1000 for converting from L/s to m</w:t>
            </w:r>
            <w:r w:rsidRPr="0027752B">
              <w:rPr>
                <w:vertAlign w:val="superscript"/>
              </w:rPr>
              <w:t>3</w:t>
            </w:r>
          </w:p>
        </w:tc>
      </w:tr>
      <w:tr w:rsidR="003256FA" w:rsidRPr="0027752B" w14:paraId="4050CE14" w14:textId="77777777" w:rsidTr="0027752B">
        <w:tc>
          <w:tcPr>
            <w:tcW w:w="2256" w:type="dxa"/>
            <w:shd w:val="clear" w:color="auto" w:fill="auto"/>
          </w:tcPr>
          <w:p w14:paraId="234AA150" w14:textId="77777777" w:rsidR="003256FA" w:rsidRPr="0027752B" w:rsidRDefault="003256FA" w:rsidP="0027752B">
            <w:pPr>
              <w:spacing w:after="0" w:line="240" w:lineRule="auto"/>
            </w:pPr>
            <w:r w:rsidRPr="0027752B">
              <w:t>Daily_Totalizer_TimeBase</w:t>
            </w:r>
          </w:p>
        </w:tc>
        <w:tc>
          <w:tcPr>
            <w:tcW w:w="1414" w:type="dxa"/>
            <w:shd w:val="clear" w:color="auto" w:fill="auto"/>
          </w:tcPr>
          <w:p w14:paraId="011B473E" w14:textId="77777777" w:rsidR="003256FA" w:rsidRPr="0027752B" w:rsidRDefault="003256FA" w:rsidP="0027752B">
            <w:pPr>
              <w:spacing w:after="0" w:line="240" w:lineRule="auto"/>
            </w:pPr>
            <w:r w:rsidRPr="0027752B">
              <w:t>Optional</w:t>
            </w:r>
          </w:p>
        </w:tc>
        <w:tc>
          <w:tcPr>
            <w:tcW w:w="3736" w:type="dxa"/>
            <w:shd w:val="clear" w:color="auto" w:fill="auto"/>
          </w:tcPr>
          <w:p w14:paraId="0E88CC73" w14:textId="77777777" w:rsidR="003256FA" w:rsidRPr="0027752B" w:rsidRDefault="003256FA" w:rsidP="0027752B">
            <w:pPr>
              <w:spacing w:after="0" w:line="240" w:lineRule="auto"/>
              <w:rPr>
                <w:i/>
              </w:rPr>
            </w:pPr>
            <w:r w:rsidRPr="0027752B">
              <w:rPr>
                <w:i/>
              </w:rPr>
              <w:t>Tagname</w:t>
            </w:r>
            <w:r w:rsidRPr="0027752B">
              <w:t>.Addon.Daily_Totalizer_TimeBase</w:t>
            </w:r>
          </w:p>
        </w:tc>
        <w:tc>
          <w:tcPr>
            <w:tcW w:w="1766" w:type="dxa"/>
            <w:shd w:val="clear" w:color="auto" w:fill="auto"/>
          </w:tcPr>
          <w:p w14:paraId="311810BA" w14:textId="77777777" w:rsidR="003256FA" w:rsidRPr="0027752B" w:rsidRDefault="003256FA" w:rsidP="0027752B">
            <w:pPr>
              <w:spacing w:after="0" w:line="240" w:lineRule="auto"/>
            </w:pPr>
            <w:r w:rsidRPr="0027752B">
              <w:t>Indicates the time units of the input tag</w:t>
            </w:r>
          </w:p>
        </w:tc>
        <w:tc>
          <w:tcPr>
            <w:tcW w:w="3356" w:type="dxa"/>
            <w:shd w:val="clear" w:color="auto" w:fill="auto"/>
          </w:tcPr>
          <w:p w14:paraId="0346705A" w14:textId="77777777" w:rsidR="003256FA" w:rsidRPr="0027752B" w:rsidRDefault="003256FA" w:rsidP="0027752B">
            <w:pPr>
              <w:spacing w:after="0" w:line="240" w:lineRule="auto"/>
            </w:pPr>
            <w:r w:rsidRPr="0027752B">
              <w:t>Default is 0, for seconds.  See RSLogix Help for the TOT instruction for allowable values</w:t>
            </w:r>
          </w:p>
        </w:tc>
      </w:tr>
      <w:tr w:rsidR="003256FA" w:rsidRPr="0027752B" w14:paraId="0ACFE23F" w14:textId="77777777" w:rsidTr="0027752B">
        <w:tc>
          <w:tcPr>
            <w:tcW w:w="2256" w:type="dxa"/>
            <w:shd w:val="clear" w:color="auto" w:fill="auto"/>
          </w:tcPr>
          <w:p w14:paraId="76FE98E3" w14:textId="77777777" w:rsidR="003256FA" w:rsidRPr="0027752B" w:rsidRDefault="003256FA" w:rsidP="0027752B">
            <w:pPr>
              <w:spacing w:after="0" w:line="240" w:lineRule="auto"/>
            </w:pPr>
            <w:r w:rsidRPr="0027752B">
              <w:t>Daily_Totalizer_Target</w:t>
            </w:r>
          </w:p>
        </w:tc>
        <w:tc>
          <w:tcPr>
            <w:tcW w:w="1414" w:type="dxa"/>
            <w:shd w:val="clear" w:color="auto" w:fill="auto"/>
          </w:tcPr>
          <w:p w14:paraId="203C3DCB" w14:textId="77777777" w:rsidR="003256FA" w:rsidRPr="0027752B" w:rsidRDefault="003256FA" w:rsidP="0027752B">
            <w:pPr>
              <w:spacing w:after="0" w:line="240" w:lineRule="auto"/>
            </w:pPr>
            <w:r w:rsidRPr="0027752B">
              <w:t>Optional</w:t>
            </w:r>
          </w:p>
        </w:tc>
        <w:tc>
          <w:tcPr>
            <w:tcW w:w="3736" w:type="dxa"/>
            <w:shd w:val="clear" w:color="auto" w:fill="auto"/>
          </w:tcPr>
          <w:p w14:paraId="421B5C01" w14:textId="77777777" w:rsidR="003256FA" w:rsidRPr="0027752B" w:rsidRDefault="003256FA" w:rsidP="0027752B">
            <w:pPr>
              <w:spacing w:after="0" w:line="240" w:lineRule="auto"/>
              <w:rPr>
                <w:i/>
              </w:rPr>
            </w:pPr>
            <w:r w:rsidRPr="0027752B">
              <w:rPr>
                <w:i/>
              </w:rPr>
              <w:t>Tagname</w:t>
            </w:r>
            <w:r w:rsidRPr="0027752B">
              <w:t>.Addon.Daily_Totalizer_Target</w:t>
            </w:r>
          </w:p>
        </w:tc>
        <w:tc>
          <w:tcPr>
            <w:tcW w:w="1766" w:type="dxa"/>
            <w:shd w:val="clear" w:color="auto" w:fill="auto"/>
          </w:tcPr>
          <w:p w14:paraId="2EA5623D" w14:textId="77777777" w:rsidR="003256FA" w:rsidRPr="0027752B" w:rsidRDefault="00B42547" w:rsidP="0027752B">
            <w:pPr>
              <w:spacing w:after="0" w:line="240" w:lineRule="auto"/>
            </w:pPr>
            <w:r w:rsidRPr="0027752B">
              <w:t>Rollover Value for the Totalizer</w:t>
            </w:r>
          </w:p>
        </w:tc>
        <w:tc>
          <w:tcPr>
            <w:tcW w:w="3356" w:type="dxa"/>
            <w:shd w:val="clear" w:color="auto" w:fill="auto"/>
          </w:tcPr>
          <w:p w14:paraId="19B689C4" w14:textId="77777777" w:rsidR="003256FA" w:rsidRPr="0027752B" w:rsidRDefault="00B42547" w:rsidP="0027752B">
            <w:pPr>
              <w:spacing w:after="0" w:line="240" w:lineRule="auto"/>
            </w:pPr>
            <w:r w:rsidRPr="0027752B">
              <w:t xml:space="preserve">Default is 100000.   It is recommended to set this value as large as possible so </w:t>
            </w:r>
            <w:r w:rsidRPr="0027752B">
              <w:lastRenderedPageBreak/>
              <w:t>daily rollovers are not a factor in the totalizing calculation.</w:t>
            </w:r>
          </w:p>
        </w:tc>
      </w:tr>
      <w:tr w:rsidR="00B42547" w:rsidRPr="0027752B" w14:paraId="19304E05" w14:textId="77777777" w:rsidTr="0027752B">
        <w:tc>
          <w:tcPr>
            <w:tcW w:w="2256" w:type="dxa"/>
            <w:shd w:val="clear" w:color="auto" w:fill="auto"/>
          </w:tcPr>
          <w:p w14:paraId="64274DA5" w14:textId="77777777" w:rsidR="00B42547" w:rsidRPr="0027752B" w:rsidRDefault="00B42547" w:rsidP="0027752B">
            <w:pPr>
              <w:spacing w:after="0" w:line="240" w:lineRule="auto"/>
            </w:pPr>
            <w:r w:rsidRPr="0027752B">
              <w:lastRenderedPageBreak/>
              <w:t>Daily_Totalizer_Target_Flag</w:t>
            </w:r>
          </w:p>
        </w:tc>
        <w:tc>
          <w:tcPr>
            <w:tcW w:w="1414" w:type="dxa"/>
            <w:shd w:val="clear" w:color="auto" w:fill="auto"/>
          </w:tcPr>
          <w:p w14:paraId="52DAAD13" w14:textId="77777777" w:rsidR="00B42547" w:rsidRPr="0027752B" w:rsidRDefault="00B42547" w:rsidP="0027752B">
            <w:pPr>
              <w:spacing w:after="0" w:line="240" w:lineRule="auto"/>
            </w:pPr>
            <w:r w:rsidRPr="0027752B">
              <w:t>Optional</w:t>
            </w:r>
          </w:p>
        </w:tc>
        <w:tc>
          <w:tcPr>
            <w:tcW w:w="3736" w:type="dxa"/>
            <w:shd w:val="clear" w:color="auto" w:fill="auto"/>
          </w:tcPr>
          <w:p w14:paraId="2A2E8E97" w14:textId="77777777" w:rsidR="00B42547" w:rsidRPr="0027752B" w:rsidRDefault="00B42547" w:rsidP="0027752B">
            <w:pPr>
              <w:spacing w:after="0" w:line="240" w:lineRule="auto"/>
              <w:rPr>
                <w:i/>
              </w:rPr>
            </w:pPr>
            <w:r w:rsidRPr="0027752B">
              <w:rPr>
                <w:i/>
              </w:rPr>
              <w:t>Tagname</w:t>
            </w:r>
            <w:r w:rsidRPr="0027752B">
              <w:t>.Addon.Daily_Totalizer_Target_Flag</w:t>
            </w:r>
          </w:p>
        </w:tc>
        <w:tc>
          <w:tcPr>
            <w:tcW w:w="1766" w:type="dxa"/>
            <w:shd w:val="clear" w:color="auto" w:fill="auto"/>
          </w:tcPr>
          <w:p w14:paraId="572104C8" w14:textId="77777777" w:rsidR="00B42547" w:rsidRPr="0027752B" w:rsidRDefault="00B42547" w:rsidP="0027752B">
            <w:pPr>
              <w:spacing w:after="0" w:line="240" w:lineRule="auto"/>
            </w:pPr>
            <w:r w:rsidRPr="0027752B">
              <w:t>Set when the Daily Totalizer Target is Reached</w:t>
            </w:r>
          </w:p>
        </w:tc>
        <w:tc>
          <w:tcPr>
            <w:tcW w:w="3356" w:type="dxa"/>
            <w:shd w:val="clear" w:color="auto" w:fill="auto"/>
          </w:tcPr>
          <w:p w14:paraId="28C142E7" w14:textId="77777777" w:rsidR="00B42547" w:rsidRPr="0027752B" w:rsidRDefault="00B42547" w:rsidP="0027752B">
            <w:pPr>
              <w:spacing w:after="0" w:line="240" w:lineRule="auto"/>
            </w:pPr>
            <w:del w:id="99" w:author="Steve Cauduro" w:date="2020-03-18T12:57:00Z">
              <w:r w:rsidRPr="0027752B">
                <w:delText>N/Ap</w:delText>
              </w:r>
            </w:del>
            <w:ins w:id="100" w:author="Steve Cauduro" w:date="2020-03-18T12:57:00Z">
              <w:r w:rsidR="00AE7790" w:rsidRPr="0027752B">
                <w:t>N/A</w:t>
              </w:r>
            </w:ins>
          </w:p>
        </w:tc>
      </w:tr>
      <w:tr w:rsidR="00B42547" w:rsidRPr="0027752B" w14:paraId="5A1BBA83" w14:textId="77777777" w:rsidTr="0027752B">
        <w:tc>
          <w:tcPr>
            <w:tcW w:w="2256" w:type="dxa"/>
            <w:shd w:val="clear" w:color="auto" w:fill="auto"/>
          </w:tcPr>
          <w:p w14:paraId="6D2DCED6" w14:textId="77777777" w:rsidR="00B42547" w:rsidRPr="0027752B" w:rsidRDefault="00B42547" w:rsidP="0027752B">
            <w:pPr>
              <w:spacing w:after="0" w:line="240" w:lineRule="auto"/>
            </w:pPr>
            <w:r w:rsidRPr="0027752B">
              <w:t>Daily_Total</w:t>
            </w:r>
          </w:p>
        </w:tc>
        <w:tc>
          <w:tcPr>
            <w:tcW w:w="1414" w:type="dxa"/>
            <w:shd w:val="clear" w:color="auto" w:fill="auto"/>
          </w:tcPr>
          <w:p w14:paraId="1164CA5A" w14:textId="77777777" w:rsidR="00B42547" w:rsidRPr="0027752B" w:rsidRDefault="00B42547" w:rsidP="0027752B">
            <w:pPr>
              <w:spacing w:after="0" w:line="240" w:lineRule="auto"/>
            </w:pPr>
            <w:r w:rsidRPr="0027752B">
              <w:t>Mandatory</w:t>
            </w:r>
          </w:p>
        </w:tc>
        <w:tc>
          <w:tcPr>
            <w:tcW w:w="3736" w:type="dxa"/>
            <w:shd w:val="clear" w:color="auto" w:fill="auto"/>
          </w:tcPr>
          <w:p w14:paraId="62B393AB" w14:textId="77777777" w:rsidR="00B42547" w:rsidRPr="0027752B" w:rsidRDefault="00B42547" w:rsidP="0027752B">
            <w:pPr>
              <w:spacing w:after="0" w:line="240" w:lineRule="auto"/>
              <w:rPr>
                <w:i/>
              </w:rPr>
            </w:pPr>
            <w:r w:rsidRPr="0027752B">
              <w:rPr>
                <w:i/>
              </w:rPr>
              <w:t>Tagname</w:t>
            </w:r>
            <w:r w:rsidRPr="0027752B">
              <w:t>.AI_TD</w:t>
            </w:r>
          </w:p>
        </w:tc>
        <w:tc>
          <w:tcPr>
            <w:tcW w:w="1766" w:type="dxa"/>
            <w:shd w:val="clear" w:color="auto" w:fill="auto"/>
          </w:tcPr>
          <w:p w14:paraId="1E34F112" w14:textId="77777777" w:rsidR="00B42547" w:rsidRPr="0027752B" w:rsidRDefault="00B42547" w:rsidP="0027752B">
            <w:pPr>
              <w:spacing w:after="0" w:line="240" w:lineRule="auto"/>
            </w:pPr>
            <w:r w:rsidRPr="0027752B">
              <w:t>Today’s Total</w:t>
            </w:r>
          </w:p>
        </w:tc>
        <w:tc>
          <w:tcPr>
            <w:tcW w:w="3356" w:type="dxa"/>
            <w:shd w:val="clear" w:color="auto" w:fill="auto"/>
          </w:tcPr>
          <w:p w14:paraId="7011133B" w14:textId="77777777" w:rsidR="00B42547" w:rsidRPr="0027752B" w:rsidRDefault="00B42547" w:rsidP="0027752B">
            <w:pPr>
              <w:spacing w:after="0" w:line="240" w:lineRule="auto"/>
            </w:pPr>
            <w:del w:id="101" w:author="Steve Cauduro" w:date="2020-03-18T12:57:00Z">
              <w:r w:rsidRPr="0027752B">
                <w:delText>N/Ap</w:delText>
              </w:r>
            </w:del>
            <w:ins w:id="102" w:author="Steve Cauduro" w:date="2020-03-18T12:57:00Z">
              <w:r w:rsidR="00AE7790" w:rsidRPr="0027752B">
                <w:t>N/A</w:t>
              </w:r>
            </w:ins>
          </w:p>
        </w:tc>
      </w:tr>
      <w:tr w:rsidR="00B42547" w:rsidRPr="0027752B" w14:paraId="073F6E14" w14:textId="77777777" w:rsidTr="0027752B">
        <w:tc>
          <w:tcPr>
            <w:tcW w:w="2256" w:type="dxa"/>
            <w:shd w:val="clear" w:color="auto" w:fill="auto"/>
          </w:tcPr>
          <w:p w14:paraId="74CF2BFF" w14:textId="77777777" w:rsidR="00B42547" w:rsidRPr="0027752B" w:rsidRDefault="00B42547" w:rsidP="0027752B">
            <w:pPr>
              <w:spacing w:after="0" w:line="240" w:lineRule="auto"/>
            </w:pPr>
            <w:r w:rsidRPr="0027752B">
              <w:t>Daily_Total_Yesterday</w:t>
            </w:r>
          </w:p>
        </w:tc>
        <w:tc>
          <w:tcPr>
            <w:tcW w:w="1414" w:type="dxa"/>
            <w:shd w:val="clear" w:color="auto" w:fill="auto"/>
          </w:tcPr>
          <w:p w14:paraId="4AD7D1DE" w14:textId="77777777" w:rsidR="00B42547" w:rsidRPr="0027752B" w:rsidRDefault="00B42547" w:rsidP="0027752B">
            <w:pPr>
              <w:spacing w:after="0" w:line="240" w:lineRule="auto"/>
            </w:pPr>
            <w:r w:rsidRPr="0027752B">
              <w:t>Mandatory</w:t>
            </w:r>
          </w:p>
        </w:tc>
        <w:tc>
          <w:tcPr>
            <w:tcW w:w="3736" w:type="dxa"/>
            <w:shd w:val="clear" w:color="auto" w:fill="auto"/>
          </w:tcPr>
          <w:p w14:paraId="549B11C8" w14:textId="77777777" w:rsidR="00B42547" w:rsidRPr="0027752B" w:rsidRDefault="00B42547" w:rsidP="0027752B">
            <w:pPr>
              <w:spacing w:after="0" w:line="240" w:lineRule="auto"/>
              <w:rPr>
                <w:i/>
              </w:rPr>
            </w:pPr>
            <w:r w:rsidRPr="0027752B">
              <w:rPr>
                <w:i/>
              </w:rPr>
              <w:t>Tagname</w:t>
            </w:r>
            <w:r w:rsidRPr="0027752B">
              <w:t>.AI_YT</w:t>
            </w:r>
          </w:p>
        </w:tc>
        <w:tc>
          <w:tcPr>
            <w:tcW w:w="1766" w:type="dxa"/>
            <w:shd w:val="clear" w:color="auto" w:fill="auto"/>
          </w:tcPr>
          <w:p w14:paraId="5C060138" w14:textId="77777777" w:rsidR="00B42547" w:rsidRPr="0027752B" w:rsidRDefault="00B42547" w:rsidP="0027752B">
            <w:pPr>
              <w:spacing w:after="0" w:line="240" w:lineRule="auto"/>
            </w:pPr>
            <w:r w:rsidRPr="0027752B">
              <w:t>Yesterday’s Total</w:t>
            </w:r>
          </w:p>
        </w:tc>
        <w:tc>
          <w:tcPr>
            <w:tcW w:w="3356" w:type="dxa"/>
            <w:shd w:val="clear" w:color="auto" w:fill="auto"/>
          </w:tcPr>
          <w:p w14:paraId="6D6999D5" w14:textId="77777777" w:rsidR="00B42547" w:rsidRPr="0027752B" w:rsidRDefault="00B42547" w:rsidP="0027752B">
            <w:pPr>
              <w:spacing w:after="0" w:line="240" w:lineRule="auto"/>
            </w:pPr>
            <w:del w:id="103" w:author="Steve Cauduro" w:date="2020-03-18T12:57:00Z">
              <w:r w:rsidRPr="0027752B">
                <w:delText>N/Ap</w:delText>
              </w:r>
            </w:del>
            <w:ins w:id="104" w:author="Steve Cauduro" w:date="2020-03-18T12:57:00Z">
              <w:r w:rsidR="00AE7790" w:rsidRPr="0027752B">
                <w:t>N/A</w:t>
              </w:r>
            </w:ins>
          </w:p>
        </w:tc>
      </w:tr>
      <w:tr w:rsidR="00B42547" w:rsidRPr="0027752B" w14:paraId="41E340A5" w14:textId="77777777" w:rsidTr="0027752B">
        <w:tc>
          <w:tcPr>
            <w:tcW w:w="2256" w:type="dxa"/>
            <w:shd w:val="clear" w:color="auto" w:fill="auto"/>
          </w:tcPr>
          <w:p w14:paraId="276EA5BF" w14:textId="77777777" w:rsidR="00B42547" w:rsidRPr="0027752B" w:rsidRDefault="00B42547" w:rsidP="0027752B">
            <w:pPr>
              <w:spacing w:after="0" w:line="240" w:lineRule="auto"/>
            </w:pPr>
            <w:r w:rsidRPr="0027752B">
              <w:t>Manual_Reset</w:t>
            </w:r>
          </w:p>
        </w:tc>
        <w:tc>
          <w:tcPr>
            <w:tcW w:w="1414" w:type="dxa"/>
            <w:shd w:val="clear" w:color="auto" w:fill="auto"/>
          </w:tcPr>
          <w:p w14:paraId="5AD957DE" w14:textId="77777777" w:rsidR="00B42547" w:rsidRPr="0027752B" w:rsidRDefault="00B42547" w:rsidP="0027752B">
            <w:pPr>
              <w:spacing w:after="0" w:line="240" w:lineRule="auto"/>
            </w:pPr>
            <w:r w:rsidRPr="0027752B">
              <w:t>Mandatory</w:t>
            </w:r>
          </w:p>
        </w:tc>
        <w:tc>
          <w:tcPr>
            <w:tcW w:w="3736" w:type="dxa"/>
            <w:shd w:val="clear" w:color="auto" w:fill="auto"/>
          </w:tcPr>
          <w:p w14:paraId="5F0CC46D" w14:textId="77777777" w:rsidR="00B42547" w:rsidRPr="0027752B" w:rsidRDefault="00B42547" w:rsidP="0027752B">
            <w:pPr>
              <w:spacing w:after="0" w:line="240" w:lineRule="auto"/>
            </w:pPr>
            <w:r w:rsidRPr="0027752B">
              <w:rPr>
                <w:i/>
              </w:rPr>
              <w:t>Tagname</w:t>
            </w:r>
            <w:r w:rsidRPr="0027752B">
              <w:t>.PB_RS</w:t>
            </w:r>
          </w:p>
        </w:tc>
        <w:tc>
          <w:tcPr>
            <w:tcW w:w="1766" w:type="dxa"/>
            <w:shd w:val="clear" w:color="auto" w:fill="auto"/>
          </w:tcPr>
          <w:p w14:paraId="07D86F34" w14:textId="77777777" w:rsidR="00B42547" w:rsidRPr="0027752B" w:rsidRDefault="00B42547" w:rsidP="0027752B">
            <w:pPr>
              <w:spacing w:after="0" w:line="240" w:lineRule="auto"/>
            </w:pPr>
            <w:r w:rsidRPr="0027752B">
              <w:t>Manual Reset of Totalizer</w:t>
            </w:r>
          </w:p>
        </w:tc>
        <w:tc>
          <w:tcPr>
            <w:tcW w:w="3356" w:type="dxa"/>
            <w:shd w:val="clear" w:color="auto" w:fill="auto"/>
          </w:tcPr>
          <w:p w14:paraId="152EDD0F" w14:textId="77777777" w:rsidR="00B42547" w:rsidRPr="0027752B" w:rsidRDefault="00B42547" w:rsidP="0027752B">
            <w:pPr>
              <w:spacing w:after="0" w:line="240" w:lineRule="auto"/>
            </w:pPr>
            <w:r w:rsidRPr="0027752B">
              <w:t>Not implemented on SCADA by default, use as required</w:t>
            </w:r>
          </w:p>
        </w:tc>
      </w:tr>
      <w:tr w:rsidR="00B42547" w:rsidRPr="0027752B" w14:paraId="03F67BDE" w14:textId="77777777" w:rsidTr="0027752B">
        <w:tc>
          <w:tcPr>
            <w:tcW w:w="2256" w:type="dxa"/>
            <w:shd w:val="clear" w:color="auto" w:fill="auto"/>
          </w:tcPr>
          <w:p w14:paraId="4633DC9F" w14:textId="77777777" w:rsidR="00B42547" w:rsidRPr="0027752B" w:rsidRDefault="00B42547" w:rsidP="0027752B">
            <w:pPr>
              <w:spacing w:after="0" w:line="240" w:lineRule="auto"/>
            </w:pPr>
            <w:r w:rsidRPr="0027752B">
              <w:t>Manual_Reset_Value_Daily</w:t>
            </w:r>
          </w:p>
        </w:tc>
        <w:tc>
          <w:tcPr>
            <w:tcW w:w="1414" w:type="dxa"/>
            <w:shd w:val="clear" w:color="auto" w:fill="auto"/>
          </w:tcPr>
          <w:p w14:paraId="4EA3A211" w14:textId="77777777" w:rsidR="00B42547" w:rsidRPr="0027752B" w:rsidRDefault="00B42547" w:rsidP="0027752B">
            <w:pPr>
              <w:spacing w:after="0" w:line="240" w:lineRule="auto"/>
            </w:pPr>
            <w:r w:rsidRPr="0027752B">
              <w:t>Optional</w:t>
            </w:r>
          </w:p>
        </w:tc>
        <w:tc>
          <w:tcPr>
            <w:tcW w:w="3736" w:type="dxa"/>
            <w:shd w:val="clear" w:color="auto" w:fill="auto"/>
          </w:tcPr>
          <w:p w14:paraId="768D4C00" w14:textId="77777777" w:rsidR="00B42547" w:rsidRPr="0027752B" w:rsidRDefault="00B42547" w:rsidP="0027752B">
            <w:pPr>
              <w:spacing w:after="0" w:line="240" w:lineRule="auto"/>
              <w:rPr>
                <w:i/>
              </w:rPr>
            </w:pPr>
            <w:r w:rsidRPr="0027752B">
              <w:rPr>
                <w:i/>
              </w:rPr>
              <w:t>Tagname</w:t>
            </w:r>
            <w:r w:rsidRPr="0027752B">
              <w:t>.Addon.Manual_Reset_Value_Daily</w:t>
            </w:r>
          </w:p>
        </w:tc>
        <w:tc>
          <w:tcPr>
            <w:tcW w:w="1766" w:type="dxa"/>
            <w:shd w:val="clear" w:color="auto" w:fill="auto"/>
          </w:tcPr>
          <w:p w14:paraId="25A9966F" w14:textId="77777777" w:rsidR="00B42547" w:rsidRPr="0027752B" w:rsidRDefault="00B42547" w:rsidP="0027752B">
            <w:pPr>
              <w:spacing w:after="0" w:line="240" w:lineRule="auto"/>
            </w:pPr>
            <w:r w:rsidRPr="0027752B">
              <w:t>When the totalizer is reset the last totalized value is stored here</w:t>
            </w:r>
          </w:p>
        </w:tc>
        <w:tc>
          <w:tcPr>
            <w:tcW w:w="3356" w:type="dxa"/>
            <w:shd w:val="clear" w:color="auto" w:fill="auto"/>
          </w:tcPr>
          <w:p w14:paraId="75FCF2AB" w14:textId="77777777" w:rsidR="00B42547" w:rsidRPr="0027752B" w:rsidRDefault="00B42547" w:rsidP="0027752B">
            <w:pPr>
              <w:spacing w:after="0" w:line="240" w:lineRule="auto"/>
            </w:pPr>
            <w:r w:rsidRPr="0027752B">
              <w:t>Use as required</w:t>
            </w:r>
          </w:p>
        </w:tc>
      </w:tr>
    </w:tbl>
    <w:p w14:paraId="21FA9CF0" w14:textId="77777777" w:rsidR="003256FA" w:rsidRDefault="003256FA" w:rsidP="00B0682F"/>
    <w:p w14:paraId="266359E3" w14:textId="77777777" w:rsidR="00B0682F" w:rsidRDefault="00B0682F" w:rsidP="00B0682F">
      <w:pPr>
        <w:rPr>
          <w:b/>
        </w:rPr>
      </w:pPr>
      <w:r>
        <w:rPr>
          <w:b/>
        </w:rPr>
        <w:t>Typical AOI Operation Description</w:t>
      </w:r>
    </w:p>
    <w:p w14:paraId="4C7C23DE" w14:textId="77777777" w:rsidR="00B0682F" w:rsidRDefault="00B0682F" w:rsidP="00B0682F">
      <w:r>
        <w:t xml:space="preserve">The </w:t>
      </w:r>
      <w:r w:rsidR="00B42547">
        <w:t xml:space="preserve">status and control </w:t>
      </w:r>
      <w:r>
        <w:t>AOI performs the following functions:</w:t>
      </w:r>
    </w:p>
    <w:p w14:paraId="5178E3A6" w14:textId="77777777" w:rsidR="00B0682F" w:rsidRDefault="00B0682F" w:rsidP="00B0682F">
      <w:pPr>
        <w:pStyle w:val="ListParagraph"/>
        <w:numPr>
          <w:ilvl w:val="0"/>
          <w:numId w:val="1"/>
        </w:numPr>
      </w:pPr>
      <w:r>
        <w:t>Signal conditions engineering value visibility and decimal selection values to allowable ranges</w:t>
      </w:r>
    </w:p>
    <w:p w14:paraId="25C235A4" w14:textId="77777777" w:rsidR="00B0682F" w:rsidRDefault="00B0682F" w:rsidP="00B0682F">
      <w:pPr>
        <w:pStyle w:val="ListParagraph"/>
        <w:numPr>
          <w:ilvl w:val="0"/>
          <w:numId w:val="1"/>
        </w:numPr>
      </w:pPr>
      <w:r>
        <w:t>Executes alarm simulation logic</w:t>
      </w:r>
    </w:p>
    <w:p w14:paraId="2690A25B" w14:textId="77777777" w:rsidR="00B0682F" w:rsidRDefault="00B0682F" w:rsidP="00B0682F">
      <w:pPr>
        <w:pStyle w:val="ListParagraph"/>
        <w:numPr>
          <w:ilvl w:val="0"/>
          <w:numId w:val="1"/>
        </w:numPr>
      </w:pPr>
      <w:r>
        <w:t xml:space="preserve">Checks for disabled alarms.  </w:t>
      </w:r>
    </w:p>
    <w:p w14:paraId="15B1455E" w14:textId="77777777" w:rsidR="00B0682F" w:rsidRDefault="00B0682F" w:rsidP="00B0682F">
      <w:pPr>
        <w:pStyle w:val="ListParagraph"/>
        <w:numPr>
          <w:ilvl w:val="0"/>
          <w:numId w:val="1"/>
        </w:numPr>
      </w:pPr>
      <w:r>
        <w:t xml:space="preserve">Validate and clamp raw signal </w:t>
      </w:r>
    </w:p>
    <w:p w14:paraId="4CBEE57D" w14:textId="77777777" w:rsidR="00B0682F" w:rsidRDefault="00B0682F" w:rsidP="00B0682F">
      <w:pPr>
        <w:pStyle w:val="ListParagraph"/>
        <w:numPr>
          <w:ilvl w:val="0"/>
          <w:numId w:val="1"/>
        </w:numPr>
      </w:pPr>
      <w:r>
        <w:t>Perform scaling to engineering units, or use simulation value if enabled.</w:t>
      </w:r>
    </w:p>
    <w:p w14:paraId="5276CB0B" w14:textId="77777777" w:rsidR="00B0682F" w:rsidRDefault="00B0682F" w:rsidP="00B0682F">
      <w:pPr>
        <w:pStyle w:val="ListParagraph"/>
        <w:numPr>
          <w:ilvl w:val="0"/>
          <w:numId w:val="1"/>
        </w:numPr>
      </w:pPr>
      <w:r>
        <w:lastRenderedPageBreak/>
        <w:t>Clamp value if near lower operating limit</w:t>
      </w:r>
    </w:p>
    <w:p w14:paraId="32584EA5" w14:textId="77777777" w:rsidR="00B0682F" w:rsidRDefault="00B0682F" w:rsidP="00B0682F">
      <w:pPr>
        <w:pStyle w:val="ListParagraph"/>
        <w:numPr>
          <w:ilvl w:val="0"/>
          <w:numId w:val="1"/>
        </w:numPr>
      </w:pPr>
      <w:r>
        <w:t>Process Alarm Evaluation</w:t>
      </w:r>
    </w:p>
    <w:p w14:paraId="00CDEE21" w14:textId="77777777" w:rsidR="00B0682F" w:rsidRDefault="00B0682F" w:rsidP="00B0682F">
      <w:pPr>
        <w:pStyle w:val="ListParagraph"/>
        <w:numPr>
          <w:ilvl w:val="0"/>
          <w:numId w:val="1"/>
        </w:numPr>
      </w:pPr>
      <w:r>
        <w:t>Min/Max Evaluation</w:t>
      </w:r>
    </w:p>
    <w:p w14:paraId="773527D3" w14:textId="77777777" w:rsidR="00B0682F" w:rsidRDefault="00B0682F" w:rsidP="00B0682F">
      <w:pPr>
        <w:pStyle w:val="ListParagraph"/>
        <w:numPr>
          <w:ilvl w:val="0"/>
          <w:numId w:val="1"/>
        </w:numPr>
      </w:pPr>
      <w:r>
        <w:t>Perform check of alarm enable statues for indication of any disabled alarms</w:t>
      </w:r>
    </w:p>
    <w:p w14:paraId="4D45C090" w14:textId="77777777" w:rsidR="00B0682F" w:rsidRDefault="00B0682F" w:rsidP="00B0682F">
      <w:pPr>
        <w:pStyle w:val="ListParagraph"/>
        <w:numPr>
          <w:ilvl w:val="0"/>
          <w:numId w:val="1"/>
        </w:numPr>
      </w:pPr>
      <w:r>
        <w:t>Set the dialer bit for any configured alarms</w:t>
      </w:r>
    </w:p>
    <w:p w14:paraId="07F943E2" w14:textId="77777777" w:rsidR="00B0682F" w:rsidRDefault="00B0682F" w:rsidP="00B0682F">
      <w:pPr>
        <w:pStyle w:val="ListParagraph"/>
        <w:numPr>
          <w:ilvl w:val="0"/>
          <w:numId w:val="1"/>
        </w:numPr>
      </w:pPr>
      <w:r>
        <w:t>Reset of any pushbutton values</w:t>
      </w:r>
    </w:p>
    <w:p w14:paraId="00ADFA57" w14:textId="77777777" w:rsidR="00B42547" w:rsidRDefault="00B42547" w:rsidP="00B42547">
      <w:r>
        <w:t>The totalizing AOI performs the following functions</w:t>
      </w:r>
    </w:p>
    <w:p w14:paraId="2D6988CA" w14:textId="77777777" w:rsidR="00B42547" w:rsidRDefault="00B42547" w:rsidP="00B42547">
      <w:pPr>
        <w:pStyle w:val="ListParagraph"/>
        <w:numPr>
          <w:ilvl w:val="0"/>
          <w:numId w:val="1"/>
        </w:numPr>
      </w:pPr>
      <w:del w:id="105" w:author="Steve Cauduro" w:date="2020-03-18T13:04:00Z">
        <w:r>
          <w:delText xml:space="preserve"> </w:delText>
        </w:r>
      </w:del>
      <w:r>
        <w:t>Enables totalizing if the device is on scan and the external enable bit is set</w:t>
      </w:r>
    </w:p>
    <w:p w14:paraId="44B1752A" w14:textId="77777777" w:rsidR="00B42547" w:rsidRDefault="00B42547" w:rsidP="00B42547">
      <w:pPr>
        <w:pStyle w:val="ListParagraph"/>
        <w:numPr>
          <w:ilvl w:val="0"/>
          <w:numId w:val="1"/>
        </w:numPr>
      </w:pPr>
      <w:r>
        <w:t>Performs totalizing according to the configured parameters, including handling of any programmed rollover</w:t>
      </w:r>
    </w:p>
    <w:p w14:paraId="66E8B20C" w14:textId="77777777" w:rsidR="00B42547" w:rsidRDefault="00B42547" w:rsidP="00B42547">
      <w:pPr>
        <w:pStyle w:val="ListParagraph"/>
        <w:numPr>
          <w:ilvl w:val="0"/>
          <w:numId w:val="1"/>
        </w:numPr>
      </w:pPr>
      <w:r>
        <w:t>Resets the totalizer if the day reset, manual reset, or rollover is detected</w:t>
      </w:r>
    </w:p>
    <w:p w14:paraId="08035A2B" w14:textId="77777777" w:rsidR="00B42547" w:rsidRDefault="00B42547" w:rsidP="00B42547">
      <w:pPr>
        <w:pStyle w:val="ListParagraph"/>
        <w:numPr>
          <w:ilvl w:val="0"/>
          <w:numId w:val="1"/>
        </w:numPr>
      </w:pPr>
      <w:r>
        <w:t>Performs housekeeping at midnight using the totalized values</w:t>
      </w:r>
    </w:p>
    <w:p w14:paraId="03A6D501" w14:textId="77777777" w:rsidR="005B44FE" w:rsidRPr="00B42547" w:rsidRDefault="00B42547" w:rsidP="00297D78">
      <w:pPr>
        <w:pStyle w:val="ListParagraph"/>
        <w:numPr>
          <w:ilvl w:val="0"/>
          <w:numId w:val="1"/>
        </w:numPr>
      </w:pPr>
      <w:r>
        <w:t>Unlatches any pushbuttons</w:t>
      </w:r>
    </w:p>
    <w:p w14:paraId="32462F60" w14:textId="77777777" w:rsidR="00297D78" w:rsidRDefault="00297D78" w:rsidP="00297D78">
      <w:pPr>
        <w:rPr>
          <w:b/>
        </w:rPr>
      </w:pPr>
      <w:r w:rsidRPr="00297D78">
        <w:rPr>
          <w:b/>
        </w:rPr>
        <w:t>Programming Examples</w:t>
      </w:r>
    </w:p>
    <w:p w14:paraId="49944F90" w14:textId="77777777" w:rsidR="00297D78" w:rsidRDefault="00297D78" w:rsidP="00297D78">
      <w:r>
        <w:t>There are three general scenarios where this AOI would be used</w:t>
      </w:r>
    </w:p>
    <w:p w14:paraId="59BD3169" w14:textId="77777777" w:rsidR="00297D78" w:rsidRDefault="00297D78" w:rsidP="00297D78">
      <w:pPr>
        <w:pStyle w:val="ListParagraph"/>
        <w:numPr>
          <w:ilvl w:val="0"/>
          <w:numId w:val="1"/>
        </w:numPr>
      </w:pPr>
      <w:r>
        <w:t>Signal processing of a primary analog instrument (e.g. Flowmeter)</w:t>
      </w:r>
    </w:p>
    <w:p w14:paraId="4A1D6AC7" w14:textId="77777777" w:rsidR="00297D78" w:rsidRDefault="00297D78" w:rsidP="00297D78">
      <w:pPr>
        <w:pStyle w:val="ListParagraph"/>
        <w:numPr>
          <w:ilvl w:val="0"/>
          <w:numId w:val="1"/>
        </w:numPr>
      </w:pPr>
      <w:r>
        <w:t>Signal Processing of an analog instrument associated with another primary device (e.g . VFD Speed Feedback or Valve Position Feedback)</w:t>
      </w:r>
    </w:p>
    <w:p w14:paraId="659621C4" w14:textId="77777777" w:rsidR="00297D78" w:rsidRDefault="00297D78" w:rsidP="00297D78">
      <w:pPr>
        <w:pStyle w:val="ListParagraph"/>
        <w:numPr>
          <w:ilvl w:val="0"/>
          <w:numId w:val="1"/>
        </w:numPr>
      </w:pPr>
      <w:r>
        <w:t>Signal Processing for a virtual or calculated value (e.g. Overflow flow rate calculated using the Manning Formula)</w:t>
      </w:r>
    </w:p>
    <w:p w14:paraId="4B9A555D" w14:textId="77777777" w:rsidR="00297D78" w:rsidRDefault="00297D78" w:rsidP="00297D78">
      <w:r>
        <w:t>For a primary analog instrument, the general programming flow within a device routine would be as follows</w:t>
      </w:r>
    </w:p>
    <w:p w14:paraId="7AC99F9B" w14:textId="77777777" w:rsidR="00297D78" w:rsidRDefault="00297D78" w:rsidP="00297D78">
      <w:pPr>
        <w:pStyle w:val="ListParagraph"/>
        <w:numPr>
          <w:ilvl w:val="0"/>
          <w:numId w:val="1"/>
        </w:numPr>
      </w:pPr>
      <w:r>
        <w:t>For devices that operate intermittently, program any alarm masks to prevent false alarms when the device is idle</w:t>
      </w:r>
    </w:p>
    <w:p w14:paraId="23FD00CF" w14:textId="77777777" w:rsidR="00297D78" w:rsidRDefault="00297D78" w:rsidP="00297D78">
      <w:pPr>
        <w:pStyle w:val="ListParagraph"/>
        <w:numPr>
          <w:ilvl w:val="0"/>
          <w:numId w:val="1"/>
        </w:numPr>
      </w:pPr>
      <w:r>
        <w:t>For devices that operate intermittently , program the max/min mask so the value check is only done when the device is not idle</w:t>
      </w:r>
    </w:p>
    <w:p w14:paraId="3C14D6A6" w14:textId="77777777" w:rsidR="00297D78" w:rsidRDefault="00297D78" w:rsidP="00297D78">
      <w:pPr>
        <w:pStyle w:val="ListParagraph"/>
        <w:numPr>
          <w:ilvl w:val="0"/>
          <w:numId w:val="1"/>
        </w:numPr>
      </w:pPr>
      <w:r>
        <w:t>Set any configuration bits to 1 to seal in process alarms, if required</w:t>
      </w:r>
    </w:p>
    <w:p w14:paraId="067B62CB" w14:textId="77777777" w:rsidR="00297D78" w:rsidRDefault="00297D78" w:rsidP="00297D78">
      <w:pPr>
        <w:pStyle w:val="ListParagraph"/>
        <w:numPr>
          <w:ilvl w:val="0"/>
          <w:numId w:val="1"/>
        </w:numPr>
      </w:pPr>
      <w:r>
        <w:t>Set any dialer enable bits to 1 to permanently disable any process alarms that should not trigger the dialler</w:t>
      </w:r>
    </w:p>
    <w:p w14:paraId="4689B9F9" w14:textId="77777777" w:rsidR="00297D78" w:rsidRDefault="00297D78" w:rsidP="00297D78">
      <w:pPr>
        <w:pStyle w:val="ListParagraph"/>
        <w:numPr>
          <w:ilvl w:val="0"/>
          <w:numId w:val="1"/>
        </w:numPr>
      </w:pPr>
      <w:r>
        <w:t>Execute the AOI</w:t>
      </w:r>
    </w:p>
    <w:p w14:paraId="2CB05016" w14:textId="77777777" w:rsidR="00297D78" w:rsidRDefault="00297D78" w:rsidP="00297D78">
      <w:pPr>
        <w:pStyle w:val="ListParagraph"/>
        <w:numPr>
          <w:ilvl w:val="0"/>
          <w:numId w:val="1"/>
        </w:numPr>
      </w:pPr>
      <w:r>
        <w:t xml:space="preserve">Perform calculation of the secondary and tertiary engineering value if required for display on SCADA.  The sample programming routines provide calculations to convert signals to 0-100% and 4-20 mA.  If the secondary or tertiary units are just using a different measuring </w:t>
      </w:r>
      <w:r>
        <w:lastRenderedPageBreak/>
        <w:t xml:space="preserve">scale (e.g. going  from metric to imperial), a simple multiplication of the engineering value signal can be performed instead of using a full compute instruction </w:t>
      </w:r>
      <w:r w:rsidR="00B752CF">
        <w:t>or</w:t>
      </w:r>
      <w:r>
        <w:t xml:space="preserve"> function block scaling.</w:t>
      </w:r>
    </w:p>
    <w:p w14:paraId="02FD328A" w14:textId="77777777" w:rsidR="00297D78" w:rsidRDefault="00297D78" w:rsidP="00297D78">
      <w:pPr>
        <w:pStyle w:val="ListParagraph"/>
        <w:numPr>
          <w:ilvl w:val="0"/>
          <w:numId w:val="1"/>
        </w:numPr>
      </w:pPr>
      <w:r>
        <w:t>If the totalizer is to be used, the totalizer enable bit should be set to 1, followed by the execution of the totalizer logic.</w:t>
      </w:r>
    </w:p>
    <w:p w14:paraId="468883BE" w14:textId="77777777" w:rsidR="00297D78" w:rsidRDefault="00297D78" w:rsidP="00297D78">
      <w:r>
        <w:t>For a feedback signal, the general programming flow would be as follows</w:t>
      </w:r>
    </w:p>
    <w:p w14:paraId="7E32DEEC" w14:textId="77777777" w:rsidR="00297D78" w:rsidRDefault="00297D78" w:rsidP="00297D78">
      <w:pPr>
        <w:pStyle w:val="ListParagraph"/>
        <w:numPr>
          <w:ilvl w:val="0"/>
          <w:numId w:val="1"/>
        </w:numPr>
      </w:pPr>
      <w:r>
        <w:t>Execution of logic associated with the primary device</w:t>
      </w:r>
    </w:p>
    <w:p w14:paraId="009EFED9" w14:textId="77777777" w:rsidR="00297D78" w:rsidRDefault="00297D78" w:rsidP="00297D78">
      <w:pPr>
        <w:pStyle w:val="ListParagraph"/>
        <w:numPr>
          <w:ilvl w:val="0"/>
          <w:numId w:val="1"/>
        </w:numPr>
      </w:pPr>
      <w:r>
        <w:t>Map the setpoint from the primary device to the Scaled_SP_Value</w:t>
      </w:r>
    </w:p>
    <w:p w14:paraId="6EA368BA" w14:textId="77777777" w:rsidR="00297D78" w:rsidRDefault="00297D78" w:rsidP="00297D78">
      <w:pPr>
        <w:pStyle w:val="ListParagraph"/>
        <w:numPr>
          <w:ilvl w:val="0"/>
          <w:numId w:val="1"/>
        </w:numPr>
      </w:pPr>
      <w:r>
        <w:t>Perform any required configurations for unused analog functions.  Generally, the only process alarm used with a feedback signal is the deviation alarm, so the PB_AE.RE tag can be set to 1</w:t>
      </w:r>
      <w:r w:rsidR="00BA5A20">
        <w:t>.</w:t>
      </w:r>
    </w:p>
    <w:p w14:paraId="0DF5939F" w14:textId="77777777" w:rsidR="00BA5A20" w:rsidRDefault="00BA5A20" w:rsidP="00BA5A20">
      <w:pPr>
        <w:pStyle w:val="ListParagraph"/>
        <w:numPr>
          <w:ilvl w:val="0"/>
          <w:numId w:val="1"/>
        </w:numPr>
      </w:pPr>
      <w:r>
        <w:t>Configure any deviation alarm masking and max/min masking.</w:t>
      </w:r>
    </w:p>
    <w:p w14:paraId="212CF6EE" w14:textId="77777777" w:rsidR="00297D78" w:rsidRDefault="00BA5A20" w:rsidP="00BA5A20">
      <w:pPr>
        <w:pStyle w:val="ListParagraph"/>
        <w:numPr>
          <w:ilvl w:val="0"/>
          <w:numId w:val="1"/>
        </w:numPr>
      </w:pPr>
      <w:r>
        <w:t>Set any dialer enable bits to 1 to permanently disable any process alarms that should not trigger the dialler</w:t>
      </w:r>
    </w:p>
    <w:p w14:paraId="5509DCD4" w14:textId="77777777" w:rsidR="00BA5A20" w:rsidRDefault="00BA5A20" w:rsidP="00BA5A20">
      <w:pPr>
        <w:pStyle w:val="ListParagraph"/>
        <w:numPr>
          <w:ilvl w:val="0"/>
          <w:numId w:val="1"/>
        </w:numPr>
      </w:pPr>
      <w:r>
        <w:t>Execute the AOI</w:t>
      </w:r>
    </w:p>
    <w:p w14:paraId="76699F15" w14:textId="77777777" w:rsidR="00BA5A20" w:rsidRDefault="00BA5A20" w:rsidP="00BA5A20">
      <w:r>
        <w:t xml:space="preserve">A virtual instrument will generally be configured in the manner above with regard to masks and disabling of dialer alarms.  The main difference is that the scaling tags (Minimum_Range, Maximum_Range, Minimum_Raw, Maximum_Raw) will be replaced with values representing the full scale of the calculated value.  The signal error alarm can also be disabled, if desired, to add further security that this alarm will not accidently trigger due to an error in the calculation of the virtual value.  The Minimum_Engineering and Maximum_Engineering values will generally be set to the same value as Minimum_Raw and Maximum_Raw, respectively, in order to produce a 1:1 scale.  </w:t>
      </w:r>
    </w:p>
    <w:p w14:paraId="4D08E250" w14:textId="77777777" w:rsidR="00B42547" w:rsidRDefault="004359CB" w:rsidP="00BA5A20">
      <w:r>
        <w:t>The totalizer AOI and related tags should only be used with instruments that produce a rate signal.  The totalizer enable bit should always be set to 1 unless there are requirements for the totalizer to only function under certain conditions.</w:t>
      </w:r>
    </w:p>
    <w:p w14:paraId="68DEF04D" w14:textId="77777777" w:rsidR="005743BE" w:rsidRDefault="005743BE" w:rsidP="00BA5A20">
      <w:pPr>
        <w:rPr>
          <w:b/>
        </w:rPr>
      </w:pPr>
      <w:r>
        <w:rPr>
          <w:b/>
        </w:rPr>
        <w:t>HMI Integration</w:t>
      </w:r>
    </w:p>
    <w:p w14:paraId="4BB5A0A0" w14:textId="77777777" w:rsidR="005743BE" w:rsidRDefault="005743BE" w:rsidP="00BA5A20">
      <w:r>
        <w:t>This AOI is primarily intended for use with the following pop-ups:</w:t>
      </w:r>
    </w:p>
    <w:p w14:paraId="11DFEE1F" w14:textId="77777777" w:rsidR="005743BE" w:rsidRDefault="005743BE" w:rsidP="005743BE">
      <w:pPr>
        <w:pStyle w:val="ListParagraph"/>
        <w:numPr>
          <w:ilvl w:val="0"/>
          <w:numId w:val="2"/>
        </w:numPr>
      </w:pPr>
      <w:r>
        <w:t>Analog Device control v5_0</w:t>
      </w:r>
    </w:p>
    <w:p w14:paraId="56BEE67D" w14:textId="77777777" w:rsidR="005743BE" w:rsidRDefault="005743BE" w:rsidP="005743BE">
      <w:pPr>
        <w:pStyle w:val="ListParagraph"/>
        <w:numPr>
          <w:ilvl w:val="0"/>
          <w:numId w:val="2"/>
        </w:numPr>
      </w:pPr>
      <w:r>
        <w:t>Advanced Analog v5_0</w:t>
      </w:r>
    </w:p>
    <w:p w14:paraId="749D3155" w14:textId="77777777" w:rsidR="001D4F15" w:rsidRDefault="005743BE" w:rsidP="005743BE">
      <w:r>
        <w:t>Motor and Valve pop-ups will also reference the analog driver if there is feedback associated with the device.  Refer to the programming documentation for those devices for more details on scripting and deployment.</w:t>
      </w:r>
    </w:p>
    <w:p w14:paraId="4D7A879C" w14:textId="7A40359F" w:rsidR="001D4F15" w:rsidRDefault="001D4F15" w:rsidP="005743BE">
      <w:r>
        <w:lastRenderedPageBreak/>
        <w:t xml:space="preserve">HMI objects that reference an analog driver can be easily modified by selecting the object and performing a Substitute Tag operation to replace the placeholder tags with the correct device tagging. </w:t>
      </w:r>
      <w:r w:rsidR="00DF20AE">
        <w:t xml:space="preserve">  Template objects that reference the analog driver can be found on the “Symbols Lib</w:t>
      </w:r>
      <w:r w:rsidR="00FB0933">
        <w:t>rary – Analog” screen in the InT</w:t>
      </w:r>
      <w:bookmarkStart w:id="106" w:name="_GoBack"/>
      <w:bookmarkEnd w:id="106"/>
      <w:r w:rsidR="00DF20AE">
        <w:t>ouch Baseload.</w:t>
      </w:r>
      <w:r>
        <w:t xml:space="preserve"> </w:t>
      </w:r>
    </w:p>
    <w:p w14:paraId="70B13DB7" w14:textId="77777777" w:rsidR="0081328E" w:rsidRDefault="001D4F15" w:rsidP="0081328E">
      <w:r>
        <w:t>The following settings must be configured manually in the pop-up action script</w:t>
      </w:r>
      <w:r w:rsidR="00DF20AE">
        <w:t>, if required</w:t>
      </w:r>
      <w:r>
        <w:t>:</w:t>
      </w:r>
    </w:p>
    <w:p w14:paraId="5A9991B6" w14:textId="77777777" w:rsidR="00B0682F" w:rsidRPr="00A94528" w:rsidRDefault="0081328E" w:rsidP="0081328E">
      <w:r>
        <w:t xml:space="preserve">ANIN SRV – </w:t>
      </w:r>
      <w:r w:rsidR="001D4F15">
        <w:t xml:space="preserve">If the device is located on a remote server, then </w:t>
      </w:r>
      <w:r>
        <w:t xml:space="preserve">this </w:t>
      </w:r>
      <w:r w:rsidR="001D4F15">
        <w:t>indirect tag must be changed to point at that server.  By default, it looks at the Hot Backup Pair configuration for the local system.</w:t>
      </w:r>
    </w:p>
    <w:sectPr w:rsidR="00B0682F" w:rsidRPr="00A94528" w:rsidSect="00AA58C7">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77D340" w16cid:durableId="221C9F8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1A0121"/>
    <w:multiLevelType w:val="hybridMultilevel"/>
    <w:tmpl w:val="F894F8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3C929BA"/>
    <w:multiLevelType w:val="hybridMultilevel"/>
    <w:tmpl w:val="B25CE8AC"/>
    <w:lvl w:ilvl="0" w:tplc="BE984EC8">
      <w:start w:val="5"/>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528"/>
    <w:rsid w:val="000030F6"/>
    <w:rsid w:val="000E656D"/>
    <w:rsid w:val="00140203"/>
    <w:rsid w:val="001D4F15"/>
    <w:rsid w:val="00221670"/>
    <w:rsid w:val="0027752B"/>
    <w:rsid w:val="00297D78"/>
    <w:rsid w:val="002A0716"/>
    <w:rsid w:val="003256FA"/>
    <w:rsid w:val="004359CB"/>
    <w:rsid w:val="0054667E"/>
    <w:rsid w:val="005722EA"/>
    <w:rsid w:val="005743BE"/>
    <w:rsid w:val="005B44FE"/>
    <w:rsid w:val="006237A8"/>
    <w:rsid w:val="0081328E"/>
    <w:rsid w:val="008522F9"/>
    <w:rsid w:val="00890C01"/>
    <w:rsid w:val="00937AE1"/>
    <w:rsid w:val="0099439A"/>
    <w:rsid w:val="00A265DD"/>
    <w:rsid w:val="00A6158C"/>
    <w:rsid w:val="00A770BA"/>
    <w:rsid w:val="00A94528"/>
    <w:rsid w:val="00AA58C7"/>
    <w:rsid w:val="00AE7790"/>
    <w:rsid w:val="00B0682F"/>
    <w:rsid w:val="00B42547"/>
    <w:rsid w:val="00B64D5B"/>
    <w:rsid w:val="00B752CF"/>
    <w:rsid w:val="00BA5A20"/>
    <w:rsid w:val="00BB3A68"/>
    <w:rsid w:val="00D078AC"/>
    <w:rsid w:val="00D86AD1"/>
    <w:rsid w:val="00D95A70"/>
    <w:rsid w:val="00DD3D9B"/>
    <w:rsid w:val="00DF20AE"/>
    <w:rsid w:val="00E34C27"/>
    <w:rsid w:val="00ED6F3C"/>
    <w:rsid w:val="00F3758F"/>
    <w:rsid w:val="00FB0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CF56A"/>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4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82F"/>
    <w:pPr>
      <w:ind w:left="720"/>
      <w:contextualSpacing/>
    </w:pPr>
  </w:style>
  <w:style w:type="character" w:styleId="CommentReference">
    <w:name w:val="annotation reference"/>
    <w:uiPriority w:val="99"/>
    <w:semiHidden/>
    <w:unhideWhenUsed/>
    <w:rsid w:val="0027752B"/>
    <w:rPr>
      <w:sz w:val="16"/>
      <w:szCs w:val="16"/>
    </w:rPr>
  </w:style>
  <w:style w:type="paragraph" w:styleId="CommentText">
    <w:name w:val="annotation text"/>
    <w:basedOn w:val="Normal"/>
    <w:link w:val="CommentTextChar"/>
    <w:uiPriority w:val="99"/>
    <w:semiHidden/>
    <w:unhideWhenUsed/>
    <w:rsid w:val="0027752B"/>
    <w:pPr>
      <w:spacing w:line="240" w:lineRule="auto"/>
    </w:pPr>
    <w:rPr>
      <w:sz w:val="20"/>
      <w:szCs w:val="20"/>
    </w:rPr>
  </w:style>
  <w:style w:type="character" w:customStyle="1" w:styleId="CommentTextChar">
    <w:name w:val="Comment Text Char"/>
    <w:link w:val="CommentText"/>
    <w:uiPriority w:val="99"/>
    <w:semiHidden/>
    <w:rsid w:val="0027752B"/>
    <w:rPr>
      <w:sz w:val="20"/>
      <w:szCs w:val="20"/>
    </w:rPr>
  </w:style>
  <w:style w:type="paragraph" w:styleId="CommentSubject">
    <w:name w:val="annotation subject"/>
    <w:basedOn w:val="CommentText"/>
    <w:next w:val="CommentText"/>
    <w:link w:val="CommentSubjectChar"/>
    <w:uiPriority w:val="99"/>
    <w:semiHidden/>
    <w:unhideWhenUsed/>
    <w:rsid w:val="0027752B"/>
    <w:rPr>
      <w:b/>
      <w:bCs/>
    </w:rPr>
  </w:style>
  <w:style w:type="character" w:customStyle="1" w:styleId="CommentSubjectChar">
    <w:name w:val="Comment Subject Char"/>
    <w:link w:val="CommentSubject"/>
    <w:uiPriority w:val="99"/>
    <w:semiHidden/>
    <w:rsid w:val="0027752B"/>
    <w:rPr>
      <w:b/>
      <w:bCs/>
      <w:sz w:val="20"/>
      <w:szCs w:val="20"/>
    </w:rPr>
  </w:style>
  <w:style w:type="paragraph" w:styleId="BalloonText">
    <w:name w:val="Balloon Text"/>
    <w:basedOn w:val="Normal"/>
    <w:link w:val="BalloonTextChar"/>
    <w:uiPriority w:val="99"/>
    <w:semiHidden/>
    <w:unhideWhenUsed/>
    <w:rsid w:val="0027752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7752B"/>
    <w:rPr>
      <w:rFonts w:ascii="Segoe UI" w:hAnsi="Segoe UI" w:cs="Segoe UI"/>
      <w:sz w:val="18"/>
      <w:szCs w:val="18"/>
    </w:rPr>
  </w:style>
  <w:style w:type="paragraph" w:styleId="Revision">
    <w:name w:val="Revision"/>
    <w:hidden/>
    <w:uiPriority w:val="99"/>
    <w:semiHidden/>
    <w:rsid w:val="0027752B"/>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7A270-D182-479F-BCDB-EE6778C1BA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33C765-779B-4828-B041-F0AD95EEF227}">
  <ds:schemaRefs>
    <ds:schemaRef ds:uri="http://schemas.microsoft.com/sharepoint/v3/contenttype/forms"/>
  </ds:schemaRefs>
</ds:datastoreItem>
</file>

<file path=customXml/itemProps3.xml><?xml version="1.0" encoding="utf-8"?>
<ds:datastoreItem xmlns:ds="http://schemas.openxmlformats.org/officeDocument/2006/customXml" ds:itemID="{777E5076-BB0A-4C66-9804-142AEBFDF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2889</Words>
  <Characters>16472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2020-08-25T20:08:00Z</dcterms:created>
  <dcterms:modified xsi:type="dcterms:W3CDTF">2021-11-10T19:46:00Z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